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7223C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7223C7" w:rsidRPr="008B1F5B">
        <w:rPr>
          <w:rFonts w:ascii="Calibri" w:hAnsi="Calibri"/>
          <w:i w:val="0"/>
          <w:sz w:val="24"/>
          <w:szCs w:val="24"/>
        </w:rPr>
        <w:t>"</w:t>
      </w:r>
      <w:r w:rsidR="00D74C98" w:rsidRPr="00D74C98">
        <w:rPr>
          <w:rFonts w:ascii="Sylfaen" w:hAnsi="Sylfaen"/>
          <w:i w:val="0"/>
          <w:sz w:val="24"/>
          <w:szCs w:val="24"/>
        </w:rPr>
        <w:t>10</w:t>
      </w:r>
      <w:r w:rsidR="007223C7" w:rsidRPr="008B1F5B">
        <w:rPr>
          <w:rFonts w:ascii="Calibri" w:hAnsi="Calibri"/>
          <w:i w:val="0"/>
          <w:sz w:val="24"/>
          <w:szCs w:val="24"/>
        </w:rPr>
        <w:t>"-ого "</w:t>
      </w:r>
      <w:r w:rsidR="007223C7">
        <w:rPr>
          <w:rFonts w:ascii="GHEA Grapalat" w:hAnsi="GHEA Grapalat"/>
          <w:i w:val="0"/>
          <w:sz w:val="24"/>
          <w:szCs w:val="24"/>
        </w:rPr>
        <w:t>12</w:t>
      </w:r>
      <w:r w:rsidR="007223C7" w:rsidRPr="008B1F5B">
        <w:rPr>
          <w:rFonts w:ascii="Calibri" w:hAnsi="Calibri"/>
          <w:i w:val="0"/>
          <w:sz w:val="24"/>
          <w:szCs w:val="24"/>
        </w:rPr>
        <w:t>"  202</w:t>
      </w:r>
      <w:r w:rsidR="007223C7" w:rsidRPr="007223C7">
        <w:rPr>
          <w:rFonts w:ascii="Calibri" w:hAnsi="Calibri"/>
          <w:i w:val="0"/>
          <w:sz w:val="24"/>
          <w:szCs w:val="24"/>
        </w:rPr>
        <w:t>5</w:t>
      </w:r>
      <w:r w:rsidR="007223C7">
        <w:rPr>
          <w:rFonts w:ascii="GHEA Grapalat" w:hAnsi="GHEA Grapalat"/>
          <w:i w:val="0"/>
          <w:sz w:val="24"/>
          <w:szCs w:val="24"/>
        </w:rPr>
        <w:t xml:space="preserve"> </w:t>
      </w:r>
      <w:r w:rsidR="007223C7" w:rsidRPr="009044F1">
        <w:rPr>
          <w:rFonts w:ascii="GHEA Grapalat" w:hAnsi="GHEA Grapalat"/>
          <w:i w:val="0"/>
          <w:sz w:val="24"/>
          <w:szCs w:val="24"/>
        </w:rPr>
        <w:t>года "</w:t>
      </w:r>
      <w:r w:rsidR="007223C7" w:rsidRPr="008B1F5B">
        <w:rPr>
          <w:rFonts w:ascii="Calibri" w:hAnsi="Calibri"/>
          <w:i w:val="0"/>
          <w:sz w:val="24"/>
          <w:szCs w:val="24"/>
        </w:rPr>
        <w:t>№1</w:t>
      </w:r>
      <w:r w:rsidR="007223C7" w:rsidRPr="009044F1">
        <w:rPr>
          <w:rFonts w:ascii="GHEA Grapalat" w:hAnsi="GHEA Grapalat"/>
          <w:i w:val="0"/>
          <w:sz w:val="24"/>
          <w:szCs w:val="24"/>
        </w:rPr>
        <w:t xml:space="preserve">" </w:t>
      </w:r>
    </w:p>
    <w:p w:rsidR="0091042F" w:rsidRPr="00D5726C"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5726C" w:rsidRPr="007223C7">
        <w:rPr>
          <w:rFonts w:ascii="GHEA Grapalat" w:hAnsi="GHEA Grapalat"/>
          <w:i w:val="0"/>
          <w:sz w:val="24"/>
          <w:szCs w:val="24"/>
        </w:rPr>
        <w:t xml:space="preserve"> </w:t>
      </w:r>
      <w:r w:rsidR="00E97182">
        <w:rPr>
          <w:rFonts w:ascii="GHEA Grapalat" w:hAnsi="GHEA Grapalat"/>
          <w:i w:val="0"/>
          <w:sz w:val="24"/>
          <w:szCs w:val="24"/>
        </w:rPr>
        <w:t>GM-GHAPDZB-26/01</w:t>
      </w:r>
      <w:r w:rsidR="00D5726C" w:rsidRPr="00D5726C">
        <w:rPr>
          <w:rFonts w:ascii="GHEA Grapalat" w:hAnsi="GHEA Grapalat"/>
          <w:i w:val="0"/>
          <w:sz w:val="24"/>
          <w:szCs w:val="24"/>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E97182" w:rsidRPr="005E5263" w:rsidRDefault="00E97182" w:rsidP="00E97182">
      <w:pPr>
        <w:widowControl w:val="0"/>
        <w:ind w:firstLine="709"/>
        <w:rPr>
          <w:rFonts w:ascii="Calibri" w:hAnsi="Calibri"/>
        </w:rPr>
      </w:pPr>
      <w:r w:rsidRPr="005E5263">
        <w:rPr>
          <w:rFonts w:ascii="Sylfaen" w:hAnsi="Sylfaen"/>
          <w:sz w:val="20"/>
          <w:szCs w:val="20"/>
        </w:rPr>
        <w:t xml:space="preserve">Заказчик: «Гораван Гор  детский сад» </w:t>
      </w:r>
      <w:r w:rsidRPr="005E5263">
        <w:rPr>
          <w:rFonts w:ascii="Sylfaen" w:hAnsi="Sylfaen"/>
          <w:sz w:val="20"/>
          <w:szCs w:val="20"/>
          <w:lang w:val="en-US"/>
        </w:rPr>
        <w:t>HOAK</w:t>
      </w:r>
      <w:r w:rsidRPr="005E5263">
        <w:rPr>
          <w:rFonts w:ascii="Sylfaen" w:hAnsi="Sylfaen"/>
          <w:sz w:val="20"/>
          <w:szCs w:val="20"/>
        </w:rPr>
        <w:t xml:space="preserve">    , которая находится в Араратской области с. Гораван на ул.  Геворг Марзпетуни 7, объявляется котировка, которая проводится в один этап</w:t>
      </w:r>
      <w:r w:rsidRPr="005E5263">
        <w:rPr>
          <w:rFonts w:ascii="Calibri" w:hAnsi="Calibri"/>
        </w:rPr>
        <w:t>.</w:t>
      </w:r>
    </w:p>
    <w:p w:rsidR="00E97182" w:rsidRPr="005E5263" w:rsidRDefault="00E97182" w:rsidP="00E97182">
      <w:pPr>
        <w:widowControl w:val="0"/>
        <w:spacing w:after="160"/>
        <w:ind w:firstLine="567"/>
        <w:jc w:val="both"/>
        <w:rPr>
          <w:rFonts w:ascii="GHEA Grapalat" w:hAnsi="GHEA Grapalat"/>
        </w:rPr>
      </w:pPr>
      <w:r w:rsidRPr="005E5263">
        <w:rPr>
          <w:rFonts w:ascii="GHEA Grapalat" w:hAnsi="GHEA Grapalat"/>
        </w:rPr>
        <w:t>Участнику, отобранному по итогам настоящей процедуры, в</w:t>
      </w:r>
      <w:r w:rsidRPr="005E5263">
        <w:rPr>
          <w:rFonts w:ascii="Courier New" w:hAnsi="Courier New" w:cs="Courier New"/>
          <w:lang w:val="en-US"/>
        </w:rPr>
        <w:t> </w:t>
      </w:r>
      <w:r w:rsidRPr="005E5263">
        <w:rPr>
          <w:rFonts w:ascii="GHEA Grapalat" w:hAnsi="GHEA Grapalat"/>
          <w:spacing w:val="6"/>
        </w:rPr>
        <w:t>установленном</w:t>
      </w:r>
      <w:r w:rsidRPr="005E5263">
        <w:rPr>
          <w:rFonts w:ascii="Courier New" w:hAnsi="Courier New" w:cs="Courier New"/>
          <w:spacing w:val="6"/>
          <w:lang w:val="en-US"/>
        </w:rPr>
        <w:t> </w:t>
      </w:r>
      <w:r w:rsidRPr="005E5263">
        <w:rPr>
          <w:rFonts w:ascii="GHEA Grapalat" w:hAnsi="GHEA Grapalat"/>
          <w:spacing w:val="6"/>
        </w:rPr>
        <w:t xml:space="preserve">порядке будет предложено заключить договор на поставку </w:t>
      </w:r>
      <w:r w:rsidRPr="005E5263">
        <w:rPr>
          <w:rFonts w:ascii="Arial Unicode" w:hAnsi="Arial Unicode"/>
        </w:rPr>
        <w:t>продуктов</w:t>
      </w:r>
      <w:r w:rsidRPr="005E5263">
        <w:rPr>
          <w:rFonts w:ascii="GHEA Grapalat" w:hAnsi="GHEA Grapalat"/>
        </w:rPr>
        <w:t xml:space="preserve"> (далее — договор).</w:t>
      </w:r>
    </w:p>
    <w:p w:rsidR="00E97182" w:rsidRPr="005E5263" w:rsidRDefault="00E97182" w:rsidP="00E97182">
      <w:pPr>
        <w:widowControl w:val="0"/>
        <w:spacing w:after="160"/>
        <w:ind w:firstLine="567"/>
        <w:jc w:val="both"/>
        <w:rPr>
          <w:rFonts w:ascii="GHEA Grapalat" w:hAnsi="GHEA Grapalat"/>
        </w:rPr>
      </w:pPr>
      <w:r w:rsidRPr="005E5263">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E5263">
        <w:rPr>
          <w:rFonts w:ascii="Courier New" w:hAnsi="Courier New" w:cs="Courier New"/>
          <w:lang w:val="en-US"/>
        </w:rPr>
        <w:t> </w:t>
      </w:r>
      <w:r w:rsidRPr="005E5263">
        <w:rPr>
          <w:rFonts w:ascii="GHEA Grapalat" w:hAnsi="GHEA Grapalat"/>
        </w:rPr>
        <w:t>настоящейпроцедуре.</w:t>
      </w:r>
    </w:p>
    <w:p w:rsidR="00E97182" w:rsidRPr="005E5263" w:rsidRDefault="00E97182" w:rsidP="00E97182">
      <w:pPr>
        <w:widowControl w:val="0"/>
        <w:spacing w:after="160"/>
        <w:ind w:firstLine="567"/>
        <w:jc w:val="both"/>
        <w:rPr>
          <w:rFonts w:ascii="GHEA Grapalat" w:hAnsi="GHEA Grapalat"/>
        </w:rPr>
      </w:pPr>
      <w:r w:rsidRPr="005E5263">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E97182" w:rsidRPr="005E5263" w:rsidRDefault="00E97182" w:rsidP="00E97182">
      <w:pPr>
        <w:widowControl w:val="0"/>
        <w:spacing w:after="160"/>
        <w:ind w:firstLine="567"/>
        <w:jc w:val="both"/>
        <w:rPr>
          <w:rFonts w:ascii="GHEA Grapalat" w:hAnsi="GHEA Grapalat"/>
        </w:rPr>
      </w:pPr>
      <w:r w:rsidRPr="005E5263">
        <w:rPr>
          <w:rFonts w:ascii="GHEA Grapalat" w:hAnsi="GHEA Grapalat"/>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E97182" w:rsidRPr="005E5263" w:rsidRDefault="00E97182" w:rsidP="00E97182">
      <w:pPr>
        <w:widowControl w:val="0"/>
        <w:spacing w:after="160"/>
        <w:ind w:firstLine="567"/>
        <w:jc w:val="both"/>
        <w:rPr>
          <w:rFonts w:ascii="GHEA Grapalat" w:hAnsi="GHEA Grapalat"/>
        </w:rPr>
      </w:pPr>
      <w:r w:rsidRPr="005E5263">
        <w:rPr>
          <w:rFonts w:ascii="GHEA Grapalat" w:hAnsi="GHEA Grapalat"/>
        </w:rPr>
        <w:t xml:space="preserve">Для получения приглашения на процедурув бумажной форме необходимо обратиться к заказчику </w:t>
      </w:r>
      <w:r w:rsidRPr="00DC2791">
        <w:rPr>
          <w:rFonts w:ascii="GHEA Grapalat" w:hAnsi="GHEA Grapalat"/>
        </w:rPr>
        <w:t>до 1</w:t>
      </w:r>
      <w:r w:rsidRPr="00E97182">
        <w:rPr>
          <w:rFonts w:ascii="GHEA Grapalat" w:hAnsi="GHEA Grapalat"/>
        </w:rPr>
        <w:t>6</w:t>
      </w:r>
      <w:r w:rsidRPr="00DC2791">
        <w:rPr>
          <w:rFonts w:ascii="GHEA Grapalat" w:hAnsi="GHEA Grapalat"/>
        </w:rPr>
        <w:t xml:space="preserve">.30 часов7 -го дня </w:t>
      </w:r>
      <w:r w:rsidRPr="005E5263">
        <w:rPr>
          <w:rFonts w:ascii="GHEA Grapalat" w:hAnsi="GHEA Grapalat"/>
        </w:rPr>
        <w:t xml:space="preserve">со дня опубликования настоящего </w:t>
      </w:r>
      <w:r w:rsidRPr="005E5263">
        <w:rPr>
          <w:rFonts w:ascii="GHEA Grapalat" w:hAnsi="GHEA Grapalat"/>
        </w:rPr>
        <w:lastRenderedPageBreak/>
        <w:t>объявления. При этом для получения приглашения в бумажной форме заказчику должно быть представлено письменное заявление. Заказчик</w:t>
      </w:r>
      <w:r w:rsidRPr="005E5263">
        <w:rPr>
          <w:rFonts w:ascii="Arial LatArm" w:hAnsi="Arial LatArm"/>
          <w:i/>
          <w:sz w:val="20"/>
          <w:szCs w:val="20"/>
          <w:lang w:val="en-US"/>
        </w:rPr>
        <w:t> </w:t>
      </w:r>
      <w:r w:rsidRPr="005E5263">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 .</w:t>
      </w:r>
    </w:p>
    <w:p w:rsidR="00E97182" w:rsidRPr="005E5263" w:rsidRDefault="00E97182" w:rsidP="00E97182">
      <w:pPr>
        <w:widowControl w:val="0"/>
        <w:spacing w:after="160"/>
        <w:ind w:firstLine="567"/>
        <w:jc w:val="both"/>
        <w:rPr>
          <w:rFonts w:ascii="GHEA Grapalat" w:hAnsi="GHEA Grapalat"/>
          <w:spacing w:val="-6"/>
        </w:rPr>
      </w:pPr>
      <w:r w:rsidRPr="005E5263">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E5263">
        <w:rPr>
          <w:rFonts w:ascii="Courier New" w:hAnsi="Courier New" w:cs="Courier New"/>
          <w:spacing w:val="-6"/>
          <w:lang w:val="en-US"/>
        </w:rPr>
        <w:t> </w:t>
      </w:r>
      <w:r w:rsidRPr="005E5263">
        <w:rPr>
          <w:rFonts w:ascii="GHEA Grapalat" w:hAnsi="GHEA Grapalat"/>
          <w:spacing w:val="-6"/>
        </w:rPr>
        <w:t xml:space="preserve">электронной форме в течение рабочего дня, следующего за днем получения заявления. </w:t>
      </w:r>
    </w:p>
    <w:p w:rsidR="00E97182" w:rsidRPr="005E5263" w:rsidRDefault="00E97182" w:rsidP="00E97182">
      <w:pPr>
        <w:widowControl w:val="0"/>
        <w:spacing w:after="160"/>
        <w:ind w:firstLine="567"/>
        <w:jc w:val="both"/>
        <w:rPr>
          <w:rFonts w:ascii="GHEA Grapalat" w:hAnsi="GHEA Grapalat"/>
        </w:rPr>
      </w:pPr>
      <w:r w:rsidRPr="005E5263">
        <w:rPr>
          <w:rFonts w:ascii="GHEA Grapalat" w:hAnsi="GHEA Grapalat"/>
        </w:rPr>
        <w:t>Неполучение приглашения не ограничивает права участника на участие в</w:t>
      </w:r>
      <w:r w:rsidRPr="005E5263">
        <w:rPr>
          <w:rFonts w:ascii="Courier New" w:hAnsi="Courier New" w:cs="Courier New"/>
          <w:lang w:val="en-US"/>
        </w:rPr>
        <w:t> </w:t>
      </w:r>
      <w:r w:rsidRPr="005E5263">
        <w:rPr>
          <w:rFonts w:ascii="GHEA Grapalat" w:hAnsi="GHEA Grapalat"/>
        </w:rPr>
        <w:t>настоящей процедуре.</w:t>
      </w:r>
    </w:p>
    <w:p w:rsidR="00E97182" w:rsidRPr="00E97182" w:rsidRDefault="00E97182" w:rsidP="00E97182">
      <w:pPr>
        <w:widowControl w:val="0"/>
        <w:spacing w:after="160" w:line="360" w:lineRule="auto"/>
        <w:ind w:firstLine="567"/>
        <w:jc w:val="both"/>
        <w:rPr>
          <w:rFonts w:ascii="Sylfaen" w:hAnsi="Sylfaen"/>
          <w:sz w:val="20"/>
          <w:szCs w:val="20"/>
        </w:rPr>
      </w:pPr>
      <w:r w:rsidRPr="005E5263">
        <w:rPr>
          <w:rFonts w:ascii="Calibri" w:hAnsi="Calibri"/>
        </w:rPr>
        <w:t>Заявки на   ЗАПРОС  КОТИРОВОК необходимо подавать по адресу</w:t>
      </w:r>
      <w:r w:rsidRPr="005E5263">
        <w:rPr>
          <w:rFonts w:ascii="Sylfaen" w:hAnsi="Sylfaen"/>
          <w:sz w:val="20"/>
          <w:szCs w:val="20"/>
        </w:rPr>
        <w:t xml:space="preserve">с.  Гораван на ул.  Геворг Марзпетуни 7, </w:t>
      </w:r>
      <w:r w:rsidRPr="005E5263">
        <w:rPr>
          <w:rFonts w:ascii="Calibri" w:hAnsi="Calibri"/>
        </w:rPr>
        <w:t xml:space="preserve">в документарной форме, до </w:t>
      </w:r>
      <w:r>
        <w:rPr>
          <w:rFonts w:ascii="Calibri" w:hAnsi="Calibri"/>
        </w:rPr>
        <w:t>1</w:t>
      </w:r>
      <w:r w:rsidRPr="00E97182">
        <w:rPr>
          <w:rFonts w:ascii="Calibri" w:hAnsi="Calibri"/>
        </w:rPr>
        <w:t>6</w:t>
      </w:r>
      <w:r w:rsidRPr="00DC2791">
        <w:rPr>
          <w:rFonts w:ascii="Calibri" w:hAnsi="Calibri"/>
        </w:rPr>
        <w:t xml:space="preserve">.30 часов 7-го </w:t>
      </w:r>
      <w:r w:rsidRPr="005E5263">
        <w:rPr>
          <w:rFonts w:ascii="Calibri" w:hAnsi="Calibri"/>
        </w:rPr>
        <w:t xml:space="preserve">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проводиться по адресу </w:t>
      </w:r>
      <w:r w:rsidRPr="005E5263">
        <w:rPr>
          <w:rFonts w:ascii="Sylfaen" w:hAnsi="Sylfaen"/>
          <w:sz w:val="20"/>
          <w:szCs w:val="20"/>
        </w:rPr>
        <w:t xml:space="preserve">с.  Гораван на ул.  </w:t>
      </w:r>
      <w:r w:rsidRPr="00DC2791">
        <w:rPr>
          <w:rFonts w:ascii="Sylfaen" w:hAnsi="Sylfaen"/>
          <w:sz w:val="20"/>
          <w:szCs w:val="20"/>
        </w:rPr>
        <w:t xml:space="preserve">Геворг Марзпетуни 7,   году, </w:t>
      </w:r>
      <w:r w:rsidRPr="00F77044">
        <w:rPr>
          <w:rFonts w:ascii="Sylfaen" w:hAnsi="Sylfaen"/>
          <w:sz w:val="20"/>
          <w:szCs w:val="20"/>
        </w:rPr>
        <w:t xml:space="preserve"> </w:t>
      </w:r>
      <w:r>
        <w:rPr>
          <w:rFonts w:ascii="Sylfaen" w:hAnsi="Sylfaen"/>
        </w:rPr>
        <w:t>В 1</w:t>
      </w:r>
      <w:r w:rsidRPr="00F77044">
        <w:rPr>
          <w:rFonts w:ascii="Sylfaen" w:hAnsi="Sylfaen"/>
        </w:rPr>
        <w:t>6</w:t>
      </w:r>
      <w:r w:rsidRPr="00DC2791">
        <w:rPr>
          <w:rFonts w:ascii="Sylfaen" w:hAnsi="Sylfaen"/>
        </w:rPr>
        <w:t>.</w:t>
      </w:r>
      <w:r>
        <w:rPr>
          <w:rFonts w:ascii="Sylfaen" w:hAnsi="Sylfaen"/>
        </w:rPr>
        <w:t xml:space="preserve">30 в </w:t>
      </w:r>
      <w:r w:rsidRPr="00F77044">
        <w:rPr>
          <w:rFonts w:ascii="Sylfaen" w:hAnsi="Sylfaen"/>
        </w:rPr>
        <w:t>1</w:t>
      </w:r>
      <w:r w:rsidR="00D74C98">
        <w:rPr>
          <w:rFonts w:ascii="Sylfaen" w:hAnsi="Sylfaen"/>
          <w:lang w:val="en-US"/>
        </w:rPr>
        <w:t>7</w:t>
      </w:r>
      <w:r w:rsidRPr="00DC2791">
        <w:rPr>
          <w:rFonts w:ascii="Sylfaen" w:hAnsi="Sylfaen"/>
        </w:rPr>
        <w:t xml:space="preserve"> </w:t>
      </w:r>
      <w:r>
        <w:rPr>
          <w:rFonts w:ascii="GHEA Grapalat" w:hAnsi="GHEA Grapalat"/>
          <w:i/>
        </w:rPr>
        <w:t>.</w:t>
      </w:r>
      <w:r>
        <w:rPr>
          <w:rFonts w:ascii="GHEA Grapalat" w:hAnsi="GHEA Grapalat"/>
          <w:i/>
          <w:lang w:val="hy-AM"/>
        </w:rPr>
        <w:t>1</w:t>
      </w:r>
      <w:r w:rsidRPr="00F77044">
        <w:rPr>
          <w:rFonts w:ascii="GHEA Grapalat" w:hAnsi="GHEA Grapalat"/>
          <w:i/>
        </w:rPr>
        <w:t>2</w:t>
      </w:r>
      <w:r>
        <w:rPr>
          <w:rFonts w:ascii="GHEA Grapalat" w:hAnsi="GHEA Grapalat"/>
          <w:i/>
        </w:rPr>
        <w:t>.2025</w:t>
      </w:r>
    </w:p>
    <w:p w:rsidR="00E97182" w:rsidRPr="005E5263" w:rsidRDefault="00E97182" w:rsidP="00E97182">
      <w:pPr>
        <w:widowControl w:val="0"/>
        <w:spacing w:after="160" w:line="360" w:lineRule="auto"/>
        <w:ind w:firstLine="567"/>
        <w:jc w:val="both"/>
        <w:rPr>
          <w:rFonts w:ascii="Calibri" w:hAnsi="Calibri"/>
        </w:rPr>
      </w:pPr>
      <w:r w:rsidRPr="005E5263">
        <w:rPr>
          <w:rFonts w:ascii="Calibri" w:hAnsi="Calibri"/>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5E5263">
        <w:rPr>
          <w:rFonts w:ascii="Calibri" w:hAnsi="Calibri" w:cs="Courier New"/>
          <w:lang w:val="en-US"/>
        </w:rPr>
        <w:t> </w:t>
      </w:r>
      <w:r w:rsidRPr="005E5263">
        <w:rPr>
          <w:rFonts w:ascii="Calibri" w:hAnsi="Calibri"/>
        </w:rPr>
        <w:t>настоящий конкурс. Для подачи жалобы требуется плата в размере 30</w:t>
      </w:r>
      <w:r w:rsidRPr="005E5263">
        <w:rPr>
          <w:rFonts w:ascii="Calibri" w:hAnsi="Calibri" w:cs="Courier New"/>
          <w:lang w:val="en-US"/>
        </w:rPr>
        <w:t> </w:t>
      </w:r>
      <w:r w:rsidRPr="005E5263">
        <w:rPr>
          <w:rFonts w:ascii="Calibri" w:hAnsi="Calibri"/>
        </w:rPr>
        <w:t>000</w:t>
      </w:r>
      <w:r w:rsidRPr="005E5263">
        <w:rPr>
          <w:rFonts w:ascii="Calibri" w:hAnsi="Calibri" w:cs="Courier New"/>
          <w:lang w:val="en-US"/>
        </w:rPr>
        <w:t> </w:t>
      </w:r>
      <w:r w:rsidRPr="005E5263">
        <w:rPr>
          <w:rFonts w:ascii="Calibri" w:hAnsi="Calibri"/>
        </w:rPr>
        <w:t>(тридцать тысяч) драмов РА, которая должна быть перечислена на</w:t>
      </w:r>
      <w:r w:rsidRPr="005E5263">
        <w:rPr>
          <w:rFonts w:ascii="Calibri" w:hAnsi="Calibri" w:cs="Courier New"/>
          <w:lang w:val="en-US"/>
        </w:rPr>
        <w:t> </w:t>
      </w:r>
      <w:r w:rsidRPr="005E5263">
        <w:rPr>
          <w:rFonts w:ascii="Calibri" w:hAnsi="Calibri"/>
        </w:rPr>
        <w:t>казначейский счет № 900008000482, открытый на имя Министерства финансов Республики Армения.</w:t>
      </w:r>
    </w:p>
    <w:p w:rsidR="00E97182" w:rsidRPr="005E5263" w:rsidRDefault="00E97182" w:rsidP="00E97182">
      <w:pPr>
        <w:widowControl w:val="0"/>
        <w:spacing w:after="160"/>
        <w:ind w:firstLine="567"/>
        <w:jc w:val="both"/>
        <w:rPr>
          <w:rFonts w:ascii="Calibri" w:hAnsi="Calibri"/>
        </w:rPr>
      </w:pPr>
      <w:r w:rsidRPr="005E5263">
        <w:rPr>
          <w:rFonts w:ascii="Calibri" w:hAnsi="Calibri"/>
        </w:rPr>
        <w:t>Для получения дополнительной информации, связанной с настоящим</w:t>
      </w:r>
      <w:r w:rsidRPr="005E5263">
        <w:rPr>
          <w:rFonts w:ascii="Calibri" w:hAnsi="Calibri" w:cs="Courier New"/>
          <w:lang w:val="en-US"/>
        </w:rPr>
        <w:t> </w:t>
      </w:r>
      <w:r w:rsidRPr="005E5263">
        <w:rPr>
          <w:rFonts w:ascii="Calibri" w:hAnsi="Calibri"/>
        </w:rPr>
        <w:t>объявлением, можете обратиться к секретарю Оценочной комиссии</w:t>
      </w:r>
    </w:p>
    <w:p w:rsidR="00E97182" w:rsidRPr="009E3704" w:rsidRDefault="00E97182" w:rsidP="00E97182">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E97182" w:rsidRPr="00501D4F" w:rsidRDefault="00E97182" w:rsidP="00E97182">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E97182" w:rsidRPr="00501D4F" w:rsidRDefault="00E97182" w:rsidP="00E97182">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Pr="005E5263">
        <w:rPr>
          <w:rFonts w:ascii="GHEA Grapalat" w:hAnsi="GHEA Grapalat"/>
        </w:rPr>
        <w:t>&lt;&lt;</w:t>
      </w:r>
      <w:r w:rsidRPr="005E5263">
        <w:rPr>
          <w:rFonts w:ascii="Arial" w:hAnsi="Arial" w:cs="Arial"/>
        </w:rPr>
        <w:t xml:space="preserve">  Гораван Гор детский сад</w:t>
      </w:r>
      <w:r w:rsidRPr="005E5263">
        <w:rPr>
          <w:rFonts w:ascii="Sylfaen" w:hAnsi="Sylfaen"/>
        </w:rPr>
        <w:t>&gt;&gt;</w:t>
      </w:r>
    </w:p>
    <w:p w:rsidR="00915A97" w:rsidRPr="00D5443D" w:rsidRDefault="00E97182" w:rsidP="00E97182">
      <w:pPr>
        <w:pStyle w:val="a3"/>
        <w:widowControl w:val="0"/>
        <w:spacing w:after="160" w:line="240" w:lineRule="auto"/>
        <w:ind w:left="3969" w:firstLine="0"/>
        <w:rPr>
          <w:rFonts w:ascii="GHEA Grapalat" w:hAnsi="GHEA Grapalat"/>
          <w:i w:val="0"/>
          <w:sz w:val="16"/>
          <w:szCs w:val="16"/>
        </w:rPr>
      </w:pPr>
      <w:r w:rsidRPr="00501D4F">
        <w:rPr>
          <w:rFonts w:ascii="GHEA Grapalat" w:hAnsi="GHEA Grapalat" w:cs="Sylfaen"/>
          <w:b/>
          <w:sz w:val="22"/>
          <w:szCs w:val="22"/>
        </w:rPr>
        <w:br w:type="page"/>
      </w:r>
      <w:r w:rsidR="00915A97">
        <w:rPr>
          <w:rFonts w:ascii="GHEA Grapalat" w:hAnsi="GHEA Grapalat" w:cs="Sylfaen"/>
          <w:b/>
        </w:rPr>
        <w:lastRenderedPageBreak/>
        <w:br w:type="page"/>
      </w:r>
    </w:p>
    <w:p w:rsidR="00E97182" w:rsidRPr="009044F1" w:rsidRDefault="00E97182" w:rsidP="00E97182">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E97182" w:rsidRPr="009E3704" w:rsidRDefault="00E97182" w:rsidP="00E97182">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E3704">
        <w:rPr>
          <w:rFonts w:ascii="GHEA Grapalat" w:hAnsi="GHEA Grapalat"/>
          <w:i/>
        </w:rPr>
        <w:t xml:space="preserve">под кодом </w:t>
      </w:r>
      <w:r>
        <w:rPr>
          <w:rFonts w:ascii="Sylfaen" w:hAnsi="Sylfaen"/>
        </w:rPr>
        <w:t>GM-GHAPDzB-25/01</w:t>
      </w:r>
      <w:r w:rsidRPr="009E3704">
        <w:rPr>
          <w:rFonts w:ascii="GHEA Grapalat" w:hAnsi="GHEA Grapalat"/>
          <w:i/>
        </w:rPr>
        <w:br/>
        <w:t xml:space="preserve">№ 1 </w:t>
      </w:r>
      <w:r w:rsidRPr="00DC2791">
        <w:rPr>
          <w:rFonts w:ascii="GHEA Grapalat" w:hAnsi="GHEA Grapalat"/>
          <w:i/>
        </w:rPr>
        <w:t xml:space="preserve">от </w:t>
      </w:r>
      <w:r w:rsidR="00D74C98" w:rsidRPr="00D74C98">
        <w:rPr>
          <w:rFonts w:ascii="GHEA Grapalat" w:hAnsi="GHEA Grapalat"/>
          <w:i/>
        </w:rPr>
        <w:t>10</w:t>
      </w:r>
      <w:r w:rsidRPr="00DC2791">
        <w:rPr>
          <w:rFonts w:ascii="GHEA Grapalat" w:hAnsi="GHEA Grapalat"/>
        </w:rPr>
        <w:t>.</w:t>
      </w:r>
      <w:r>
        <w:rPr>
          <w:rFonts w:ascii="GHEA Grapalat" w:hAnsi="GHEA Grapalat"/>
          <w:lang w:val="hy-AM"/>
        </w:rPr>
        <w:t>1</w:t>
      </w:r>
      <w:r w:rsidR="00F77044" w:rsidRPr="00F77044">
        <w:rPr>
          <w:rFonts w:ascii="GHEA Grapalat" w:hAnsi="GHEA Grapalat"/>
        </w:rPr>
        <w:t>2</w:t>
      </w:r>
      <w:r w:rsidRPr="00DC2791">
        <w:rPr>
          <w:rFonts w:ascii="GHEA Grapalat" w:hAnsi="GHEA Grapalat"/>
        </w:rPr>
        <w:t>.</w:t>
      </w:r>
      <w:r>
        <w:rPr>
          <w:rFonts w:ascii="GHEA Grapalat" w:hAnsi="GHEA Grapalat"/>
          <w:i/>
        </w:rPr>
        <w:t>202</w:t>
      </w:r>
      <w:r w:rsidR="00F77044" w:rsidRPr="00F77044">
        <w:rPr>
          <w:rFonts w:ascii="GHEA Grapalat" w:hAnsi="GHEA Grapalat"/>
          <w:i/>
        </w:rPr>
        <w:t>5</w:t>
      </w:r>
      <w:r w:rsidRPr="00DC2791">
        <w:rPr>
          <w:rFonts w:ascii="GHEA Grapalat" w:hAnsi="GHEA Grapalat"/>
          <w:i/>
        </w:rPr>
        <w:t>г.</w:t>
      </w:r>
    </w:p>
    <w:p w:rsidR="00E97182" w:rsidRPr="009044F1" w:rsidRDefault="00E97182" w:rsidP="00E97182">
      <w:pPr>
        <w:pStyle w:val="aa"/>
        <w:widowControl w:val="0"/>
        <w:spacing w:after="160"/>
        <w:ind w:firstLine="567"/>
        <w:jc w:val="right"/>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color w:val="70757A"/>
          <w:lang w:bidi="ar-SA"/>
        </w:rPr>
      </w:pPr>
      <w:r w:rsidRPr="00E97182">
        <w:rPr>
          <w:rFonts w:ascii="GHEA Grapalat" w:hAnsi="GHEA Grapalat" w:cs="Courier New"/>
          <w:b/>
          <w:i/>
          <w:sz w:val="20"/>
          <w:szCs w:val="20"/>
          <w:lang w:eastAsia="en-US" w:bidi="ar-SA"/>
        </w:rPr>
        <w:t xml:space="preserve">&lt;&lt;  </w:t>
      </w:r>
      <w:r w:rsidRPr="00E97182">
        <w:rPr>
          <w:rFonts w:ascii="GHEA Grapalat" w:hAnsi="GHEA Grapalat" w:cs="Courier New"/>
          <w:b/>
          <w:lang w:eastAsia="en-US" w:bidi="ar-SA"/>
        </w:rPr>
        <w:t>Гораван   Гор детский сад</w:t>
      </w:r>
      <w:r w:rsidRPr="00E97182">
        <w:rPr>
          <w:rFonts w:ascii="GHEA Grapalat" w:hAnsi="GHEA Grapalat" w:cs="Courier New"/>
          <w:b/>
          <w:i/>
          <w:sz w:val="20"/>
          <w:szCs w:val="20"/>
          <w:lang w:eastAsia="en-US" w:bidi="ar-SA"/>
        </w:rPr>
        <w:t xml:space="preserve"> &gt;&gt;</w:t>
      </w:r>
      <w:r w:rsidRPr="00E97182">
        <w:rPr>
          <w:rFonts w:ascii="GHEA Grapalat" w:hAnsi="GHEA Grapalat" w:cs="Courier New"/>
          <w:b/>
          <w:color w:val="70757A"/>
          <w:sz w:val="20"/>
          <w:szCs w:val="20"/>
        </w:rPr>
        <w:t xml:space="preserve"> </w:t>
      </w:r>
      <w:r w:rsidRPr="00E97182">
        <w:rPr>
          <w:rFonts w:ascii="GHEA Grapalat" w:hAnsi="GHEA Grapalat" w:cs="Courier New"/>
          <w:b/>
          <w:color w:val="70757A"/>
          <w:szCs w:val="20"/>
          <w:lang w:bidi="ar-SA"/>
        </w:rPr>
        <w:t>HOAK</w:t>
      </w:r>
    </w:p>
    <w:p w:rsidR="00E97182" w:rsidRPr="00E97182" w:rsidRDefault="00E97182" w:rsidP="00E97182">
      <w:pPr>
        <w:widowControl w:val="0"/>
        <w:spacing w:after="160"/>
        <w:ind w:right="-7" w:firstLine="567"/>
        <w:jc w:val="center"/>
        <w:rPr>
          <w:rFonts w:ascii="GHEA Grapalat" w:hAnsi="GHEA Grapalat" w:cs="Sylfaen"/>
          <w:b/>
        </w:rPr>
      </w:pPr>
      <w:r w:rsidRPr="00E97182">
        <w:rPr>
          <w:rFonts w:ascii="GHEA Grapalat" w:hAnsi="GHEA Grapalat"/>
          <w:b/>
        </w:rPr>
        <w:t>ПРИГЛАШЕНИЕ</w:t>
      </w: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lang w:val="hy-AM" w:eastAsia="en-US" w:bidi="ar-SA"/>
        </w:rPr>
      </w:pPr>
      <w:r w:rsidRPr="00E97182">
        <w:rPr>
          <w:rFonts w:ascii="GHEA Grapalat" w:hAnsi="GHEA Grapalat" w:cs="Courier New"/>
          <w:b/>
          <w:lang w:eastAsia="en-US" w:bidi="ar-SA"/>
        </w:rPr>
        <w:t xml:space="preserve">НА ЗАПРОС  КОТИРОВОК, ОБЪЯВЛЕННЫЙ С ЦЕЛЬЮ ПРИОБРЕТЕНИЯ «ПРОДУКТОВ»ДЛЯ НУЖД </w:t>
      </w: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color w:val="70757A"/>
          <w:lang w:bidi="ar-SA"/>
        </w:rPr>
      </w:pPr>
      <w:r w:rsidRPr="00E97182">
        <w:rPr>
          <w:rFonts w:ascii="GHEA Grapalat" w:hAnsi="GHEA Grapalat" w:cs="Courier New"/>
          <w:b/>
          <w:i/>
          <w:sz w:val="20"/>
          <w:szCs w:val="20"/>
          <w:lang w:eastAsia="en-US" w:bidi="ar-SA"/>
        </w:rPr>
        <w:t xml:space="preserve">&lt;&lt;  </w:t>
      </w:r>
      <w:r w:rsidRPr="00E97182">
        <w:rPr>
          <w:rFonts w:ascii="GHEA Grapalat" w:hAnsi="GHEA Grapalat" w:cs="Courier New"/>
          <w:b/>
          <w:lang w:eastAsia="en-US" w:bidi="ar-SA"/>
        </w:rPr>
        <w:t>Гораван   Гор детский сад</w:t>
      </w:r>
      <w:r w:rsidRPr="00E97182">
        <w:rPr>
          <w:rFonts w:ascii="GHEA Grapalat" w:hAnsi="GHEA Grapalat" w:cs="Courier New"/>
          <w:b/>
          <w:i/>
          <w:sz w:val="20"/>
          <w:szCs w:val="20"/>
          <w:lang w:eastAsia="en-US" w:bidi="ar-SA"/>
        </w:rPr>
        <w:t xml:space="preserve"> &gt;&gt;</w:t>
      </w:r>
      <w:r w:rsidRPr="00E97182">
        <w:rPr>
          <w:rFonts w:ascii="GHEA Grapalat" w:hAnsi="GHEA Grapalat" w:cs="Courier New"/>
          <w:b/>
          <w:color w:val="70757A"/>
          <w:sz w:val="20"/>
          <w:szCs w:val="20"/>
        </w:rPr>
        <w:t xml:space="preserve"> </w:t>
      </w:r>
      <w:r w:rsidRPr="00E97182">
        <w:rPr>
          <w:rFonts w:ascii="GHEA Grapalat" w:hAnsi="GHEA Grapalat" w:cs="Courier New"/>
          <w:b/>
          <w:color w:val="70757A"/>
          <w:szCs w:val="20"/>
          <w:lang w:bidi="ar-SA"/>
        </w:rPr>
        <w:t>HOAK</w:t>
      </w:r>
    </w:p>
    <w:p w:rsidR="00E97182" w:rsidRPr="00E97182" w:rsidRDefault="00E97182" w:rsidP="00E97182">
      <w:pPr>
        <w:rPr>
          <w:rFonts w:ascii="GHEA Grapalat" w:hAnsi="GHEA Grapalat"/>
          <w:b/>
        </w:rPr>
      </w:pPr>
      <w:r w:rsidRPr="00E97182">
        <w:rPr>
          <w:rFonts w:ascii="GHEA Grapalat" w:hAnsi="GHEA Grapalat"/>
          <w:b/>
        </w:rPr>
        <w:br w:type="page"/>
      </w:r>
    </w:p>
    <w:p w:rsidR="00E97182" w:rsidRPr="00E97182" w:rsidRDefault="00E97182" w:rsidP="00E97182">
      <w:pPr>
        <w:widowControl w:val="0"/>
        <w:spacing w:after="160"/>
        <w:ind w:firstLine="567"/>
        <w:jc w:val="both"/>
        <w:rPr>
          <w:rFonts w:ascii="GHEA Grapalat" w:hAnsi="GHEA Grapalat" w:cs="Sylfaen"/>
          <w:b/>
          <w:i/>
        </w:rPr>
      </w:pPr>
      <w:r w:rsidRPr="00E97182">
        <w:rPr>
          <w:rFonts w:ascii="GHEA Grapalat" w:hAnsi="GHEA Grapalat"/>
          <w:b/>
          <w:i/>
        </w:rPr>
        <w:lastRenderedPageBreak/>
        <w:t>Уважаемый участник, прежде чем составить и подать заявку просим Вас</w:t>
      </w:r>
      <w:r w:rsidRPr="00E97182">
        <w:rPr>
          <w:rFonts w:ascii="Calibri" w:hAnsi="Calibri" w:cs="Calibri"/>
          <w:b/>
          <w:i/>
          <w:lang w:val="en-US"/>
        </w:rPr>
        <w:t> </w:t>
      </w:r>
      <w:r w:rsidRPr="00E97182">
        <w:rPr>
          <w:rFonts w:ascii="GHEA Grapalat" w:hAnsi="GHEA Grapalat"/>
          <w:b/>
          <w:i/>
        </w:rPr>
        <w:t xml:space="preserve">подробно изучить настоящее Приглашение, поскольку не соответствующие Приглашению заявки подлежат отклонению. </w:t>
      </w:r>
    </w:p>
    <w:p w:rsidR="00E97182" w:rsidRPr="00E97182" w:rsidRDefault="00E97182" w:rsidP="00E97182">
      <w:pPr>
        <w:widowControl w:val="0"/>
        <w:spacing w:after="160"/>
        <w:ind w:firstLine="567"/>
        <w:jc w:val="both"/>
        <w:rPr>
          <w:rFonts w:ascii="GHEA Grapalat" w:hAnsi="GHEA Grapalat"/>
          <w:b/>
          <w:i/>
        </w:rPr>
      </w:pPr>
    </w:p>
    <w:p w:rsidR="00E97182" w:rsidRPr="00E97182" w:rsidRDefault="00E97182" w:rsidP="00E97182">
      <w:pPr>
        <w:widowControl w:val="0"/>
        <w:spacing w:after="160"/>
        <w:ind w:firstLine="567"/>
        <w:jc w:val="center"/>
        <w:rPr>
          <w:rFonts w:ascii="GHEA Grapalat" w:hAnsi="GHEA Grapalat" w:cs="Sylfaen"/>
          <w:b/>
        </w:rPr>
      </w:pPr>
      <w:r w:rsidRPr="00E97182">
        <w:rPr>
          <w:rFonts w:ascii="GHEA Grapalat" w:hAnsi="GHEA Grapalat"/>
          <w:b/>
        </w:rPr>
        <w:br w:type="page"/>
      </w: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r w:rsidRPr="00E97182">
        <w:rPr>
          <w:rFonts w:ascii="GHEA Grapalat" w:hAnsi="GHEA Grapalat"/>
          <w:b/>
        </w:rPr>
        <w:t>СОДЕРЖАНИЕ</w:t>
      </w:r>
    </w:p>
    <w:p w:rsidR="00E97182" w:rsidRPr="00E97182" w:rsidRDefault="00E97182" w:rsidP="00E97182">
      <w:pPr>
        <w:widowControl w:val="0"/>
        <w:spacing w:after="160"/>
        <w:ind w:firstLine="567"/>
        <w:jc w:val="center"/>
        <w:rPr>
          <w:rFonts w:ascii="GHEA Grapalat" w:hAnsi="GHEA Grapalat"/>
          <w:b/>
        </w:rPr>
      </w:pP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color w:val="70757A"/>
          <w:lang w:bidi="ar-SA"/>
        </w:rPr>
      </w:pPr>
      <w:r w:rsidRPr="00E97182">
        <w:rPr>
          <w:rFonts w:ascii="GHEA Grapalat" w:hAnsi="GHEA Grapalat" w:cs="Courier New"/>
          <w:b/>
          <w:i/>
          <w:sz w:val="20"/>
          <w:szCs w:val="20"/>
          <w:lang w:eastAsia="en-US" w:bidi="ar-SA"/>
        </w:rPr>
        <w:t xml:space="preserve">&lt;&lt;  </w:t>
      </w:r>
      <w:r w:rsidRPr="00E97182">
        <w:rPr>
          <w:rFonts w:ascii="GHEA Grapalat" w:hAnsi="GHEA Grapalat" w:cs="Courier New"/>
          <w:b/>
          <w:lang w:eastAsia="en-US" w:bidi="ar-SA"/>
        </w:rPr>
        <w:t>Гораван   Гор детский сад</w:t>
      </w:r>
      <w:r w:rsidRPr="00E97182">
        <w:rPr>
          <w:rFonts w:ascii="GHEA Grapalat" w:hAnsi="GHEA Grapalat" w:cs="Courier New"/>
          <w:b/>
          <w:i/>
          <w:sz w:val="20"/>
          <w:szCs w:val="20"/>
          <w:lang w:eastAsia="en-US" w:bidi="ar-SA"/>
        </w:rPr>
        <w:t xml:space="preserve"> &gt;&gt;</w:t>
      </w:r>
      <w:r w:rsidRPr="00E97182">
        <w:rPr>
          <w:rFonts w:ascii="GHEA Grapalat" w:hAnsi="GHEA Grapalat" w:cs="Courier New"/>
          <w:b/>
          <w:color w:val="70757A"/>
          <w:sz w:val="20"/>
          <w:szCs w:val="20"/>
        </w:rPr>
        <w:t xml:space="preserve"> </w:t>
      </w:r>
      <w:r w:rsidRPr="00E97182">
        <w:rPr>
          <w:rFonts w:ascii="GHEA Grapalat" w:hAnsi="GHEA Grapalat" w:cs="Courier New"/>
          <w:b/>
          <w:color w:val="70757A"/>
          <w:szCs w:val="20"/>
          <w:lang w:bidi="ar-SA"/>
        </w:rPr>
        <w:t>HOAK</w:t>
      </w:r>
    </w:p>
    <w:p w:rsidR="00E97182" w:rsidRPr="00501D4F" w:rsidRDefault="00E97182" w:rsidP="00E97182">
      <w:pPr>
        <w:widowControl w:val="0"/>
        <w:spacing w:after="160"/>
        <w:jc w:val="center"/>
        <w:rPr>
          <w:rFonts w:ascii="GHEA Grapalat" w:hAnsi="GHEA Grapalat"/>
        </w:rPr>
      </w:pPr>
      <w:r w:rsidRPr="00E97182">
        <w:rPr>
          <w:rFonts w:ascii="GHEA Grapalat" w:hAnsi="GHEA Grapalat"/>
          <w:b/>
        </w:rPr>
        <w:t xml:space="preserve">ПРИГЛАШЕНИЯ НА ОТКРЫТЫЙ КОНКУРС, </w:t>
      </w:r>
      <w:r w:rsidRPr="00E97182">
        <w:rPr>
          <w:rFonts w:ascii="GHEA Grapalat" w:hAnsi="GHEA Grapalat"/>
          <w:b/>
        </w:rPr>
        <w:br/>
      </w:r>
      <w:r w:rsidRPr="00501D4F">
        <w:rPr>
          <w:rFonts w:ascii="GHEA Grapalat" w:hAnsi="GHEA Grapalat"/>
          <w:b/>
        </w:rPr>
        <w:t>ОБЪЯВЛЕННЫЙ С ЦЕЛЬЮ ПРИОБРЕТЕНИЯ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97182">
        <w:rPr>
          <w:rFonts w:ascii="GHEA Grapalat" w:hAnsi="GHEA Grapalat"/>
          <w:i/>
        </w:rPr>
        <w:t>GM-GHAPDZB-26/01</w:t>
      </w:r>
      <w:r w:rsidR="00D5726C" w:rsidRPr="00D5726C">
        <w:rPr>
          <w:rFonts w:ascii="GHEA Grapalat" w:hAnsi="GHEA Grapalat"/>
          <w:i/>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223C7" w:rsidRPr="009044F1" w:rsidRDefault="00A81DD5" w:rsidP="007223C7">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223C7" w:rsidRPr="009044F1">
        <w:rPr>
          <w:rFonts w:ascii="GHEA Grapalat" w:hAnsi="GHEA Grapalat"/>
          <w:sz w:val="24"/>
          <w:szCs w:val="24"/>
        </w:rPr>
        <w:t>"</w:t>
      </w:r>
      <w:hyperlink r:id="rId9" w:history="1">
        <w:r w:rsidR="007223C7" w:rsidRPr="00501D4F">
          <w:rPr>
            <w:rStyle w:val="a9"/>
            <w:rFonts w:ascii="GHEA Grapalat" w:hAnsi="GHEA Grapalat"/>
            <w:i/>
            <w:sz w:val="24"/>
            <w:szCs w:val="24"/>
            <w:lang w:val="af-ZA"/>
          </w:rPr>
          <w:t>vedu.qaxaqapetaran.2017@mail.ru</w:t>
        </w:r>
      </w:hyperlink>
      <w:r w:rsidR="007223C7" w:rsidRPr="009044F1">
        <w:rPr>
          <w:rFonts w:ascii="GHEA Grapalat" w:hAnsi="GHEA Grapalat"/>
          <w:sz w:val="24"/>
          <w:szCs w:val="24"/>
        </w:rPr>
        <w:t>".</w:t>
      </w:r>
    </w:p>
    <w:p w:rsidR="00096865" w:rsidRPr="009044F1" w:rsidRDefault="00F5653D" w:rsidP="007223C7">
      <w:pPr>
        <w:pStyle w:val="23"/>
        <w:widowControl w:val="0"/>
        <w:spacing w:after="160" w:line="240" w:lineRule="auto"/>
        <w:ind w:firstLine="567"/>
        <w:rPr>
          <w:rFonts w:ascii="GHEA Grapalat" w:hAnsi="GHEA Grapalat"/>
        </w:rPr>
      </w:pPr>
      <w:r w:rsidRPr="009044F1">
        <w:rPr>
          <w:rFonts w:ascii="GHEA Grapalat" w:hAnsi="GHEA Grapalat"/>
        </w:rPr>
        <w:br w:type="page"/>
      </w:r>
      <w:r w:rsidR="00E97182" w:rsidRPr="00E97182">
        <w:rPr>
          <w:rFonts w:ascii="GHEA Grapalat" w:hAnsi="GHEA Grapalat"/>
        </w:rPr>
        <w:lastRenderedPageBreak/>
        <w:t xml:space="preserve">                                                                                 </w:t>
      </w: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97182" w:rsidRPr="005E5263" w:rsidRDefault="007223C7" w:rsidP="00C45BE1">
      <w:pPr>
        <w:pStyle w:val="HTML"/>
        <w:shd w:val="clear" w:color="auto" w:fill="FFFFFF"/>
        <w:spacing w:line="360" w:lineRule="atLeast"/>
        <w:jc w:val="center"/>
        <w:rPr>
          <w:rFonts w:ascii="inherit" w:hAnsi="inherit" w:cs="Courier New"/>
          <w:color w:val="70757A"/>
          <w:lang w:bidi="ar-SA"/>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97182" w:rsidRPr="009044F1">
        <w:rPr>
          <w:rFonts w:ascii="GHEA Grapalat" w:hAnsi="GHEA Grapalat"/>
          <w:sz w:val="24"/>
          <w:szCs w:val="24"/>
        </w:rPr>
        <w:t xml:space="preserve">Предметом закупки является приобретение </w:t>
      </w:r>
      <w:r w:rsidR="00E97182" w:rsidRPr="005E5263">
        <w:rPr>
          <w:rFonts w:ascii="Sylfaen" w:hAnsi="Sylfaen" w:cs="Courier New"/>
          <w:i/>
          <w:lang w:eastAsia="en-US" w:bidi="ar-SA"/>
        </w:rPr>
        <w:t xml:space="preserve">&lt;&lt;  </w:t>
      </w:r>
      <w:r w:rsidR="00E97182" w:rsidRPr="005E5263">
        <w:rPr>
          <w:rFonts w:ascii="GHEA Grapalat" w:hAnsi="GHEA Grapalat" w:cs="Courier New"/>
          <w:lang w:eastAsia="en-US" w:bidi="ar-SA"/>
        </w:rPr>
        <w:t>Гораван   Гор детский сад</w:t>
      </w:r>
      <w:r w:rsidR="00E97182" w:rsidRPr="005E5263">
        <w:rPr>
          <w:rFonts w:ascii="Sylfaen" w:hAnsi="Sylfaen" w:cs="Courier New"/>
          <w:i/>
          <w:lang w:eastAsia="en-US" w:bidi="ar-SA"/>
        </w:rPr>
        <w:t xml:space="preserve"> &gt;&gt;</w:t>
      </w:r>
      <w:r w:rsidR="00E97182" w:rsidRPr="005E5263">
        <w:rPr>
          <w:rFonts w:ascii="inherit" w:hAnsi="inherit" w:cs="Courier New"/>
          <w:b/>
          <w:color w:val="70757A"/>
        </w:rPr>
        <w:t xml:space="preserve"> </w:t>
      </w:r>
      <w:r w:rsidR="00E97182" w:rsidRPr="005E5263">
        <w:rPr>
          <w:rFonts w:ascii="inherit" w:hAnsi="inherit" w:cs="Courier New"/>
          <w:color w:val="70757A"/>
          <w:lang w:bidi="ar-SA"/>
        </w:rPr>
        <w:t>HOAK</w:t>
      </w:r>
    </w:p>
    <w:p w:rsidR="00E97182" w:rsidRPr="009044F1" w:rsidRDefault="00E97182" w:rsidP="00E97182">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(далее — также товар) для нужд "</w:t>
      </w:r>
      <w:r w:rsidRPr="009E3704">
        <w:rPr>
          <w:rFonts w:ascii="Arial Unicode" w:hAnsi="Arial Unicode"/>
          <w:i w:val="0"/>
          <w:sz w:val="24"/>
          <w:szCs w:val="24"/>
        </w:rPr>
        <w:t xml:space="preserve"> </w:t>
      </w:r>
      <w:r>
        <w:rPr>
          <w:rFonts w:ascii="Arial Unicode" w:hAnsi="Arial Unicode"/>
          <w:i w:val="0"/>
          <w:sz w:val="24"/>
          <w:szCs w:val="24"/>
        </w:rPr>
        <w:t>продуктов</w:t>
      </w:r>
      <w:r w:rsidRPr="009044F1">
        <w:rPr>
          <w:rFonts w:ascii="GHEA Grapalat" w:hAnsi="GHEA Grapalat"/>
          <w:i w:val="0"/>
          <w:sz w:val="24"/>
          <w:szCs w:val="24"/>
        </w:rPr>
        <w:t xml:space="preserve"> ", которые сгруппированы в </w:t>
      </w:r>
      <w:r>
        <w:rPr>
          <w:rFonts w:ascii="GHEA Grapalat" w:hAnsi="GHEA Grapalat"/>
          <w:i w:val="0"/>
          <w:sz w:val="24"/>
          <w:szCs w:val="24"/>
        </w:rPr>
        <w:t xml:space="preserve">лоты </w:t>
      </w:r>
      <w:r w:rsidR="00D74C98" w:rsidRPr="00D74C98">
        <w:rPr>
          <w:rFonts w:ascii="GHEA Grapalat" w:hAnsi="GHEA Grapalat"/>
          <w:i w:val="0"/>
          <w:color w:val="FF0000"/>
          <w:sz w:val="24"/>
          <w:szCs w:val="24"/>
        </w:rPr>
        <w:t>28</w:t>
      </w:r>
      <w:r w:rsidRPr="00E97182">
        <w:rPr>
          <w:rFonts w:ascii="GHEA Grapalat" w:hAnsi="GHEA Grapalat"/>
          <w:i w:val="0"/>
          <w:color w:val="FF000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sz w:val="16"/>
              </w:rPr>
            </w:pPr>
            <w:r w:rsidRPr="00D7710F">
              <w:rPr>
                <w:rFonts w:ascii="GHEA Grapalat" w:hAnsi="GHEA Grapalat"/>
                <w:color w:val="000000"/>
              </w:rPr>
              <w:t>470000</w:t>
            </w:r>
          </w:p>
        </w:tc>
        <w:tc>
          <w:tcPr>
            <w:tcW w:w="6458" w:type="dxa"/>
            <w:vAlign w:val="center"/>
          </w:tcPr>
          <w:p w:rsidR="00D74C98" w:rsidRPr="00D7710F" w:rsidRDefault="00D74C98" w:rsidP="00D74C98">
            <w:pPr>
              <w:pStyle w:val="23"/>
              <w:spacing w:line="240" w:lineRule="auto"/>
              <w:ind w:firstLine="0"/>
              <w:rPr>
                <w:rFonts w:ascii="GHEA Grapalat" w:hAnsi="GHEA Grapalat"/>
                <w:u w:val="single"/>
                <w:vertAlign w:val="subscript"/>
              </w:rPr>
            </w:pPr>
            <w:r w:rsidRPr="00D7710F">
              <w:rPr>
                <w:rFonts w:ascii="GHEA Grapalat" w:hAnsi="GHEA Grapalat" w:cs="Calibri"/>
                <w:color w:val="000000"/>
              </w:rPr>
              <w:t>Масло</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sz w:val="16"/>
              </w:rPr>
            </w:pPr>
            <w:r w:rsidRPr="00D7710F">
              <w:rPr>
                <w:rFonts w:ascii="GHEA Grapalat" w:hAnsi="GHEA Grapalat"/>
                <w:color w:val="000000"/>
              </w:rPr>
              <w:t>143000</w:t>
            </w:r>
          </w:p>
        </w:tc>
        <w:tc>
          <w:tcPr>
            <w:tcW w:w="6458" w:type="dxa"/>
            <w:vAlign w:val="center"/>
          </w:tcPr>
          <w:p w:rsidR="00D74C98" w:rsidRPr="00D7710F" w:rsidRDefault="00D74C98" w:rsidP="00D74C98">
            <w:pPr>
              <w:pStyle w:val="23"/>
              <w:spacing w:line="240" w:lineRule="auto"/>
              <w:ind w:firstLine="0"/>
              <w:rPr>
                <w:rFonts w:ascii="GHEA Grapalat" w:hAnsi="GHEA Grapalat"/>
              </w:rPr>
            </w:pPr>
            <w:r w:rsidRPr="00D7710F">
              <w:rPr>
                <w:rFonts w:ascii="GHEA Grapalat" w:hAnsi="GHEA Grapalat" w:cs="Calibri"/>
                <w:color w:val="000000"/>
              </w:rPr>
              <w:t>Рис</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rPr>
            </w:pPr>
            <w:r w:rsidRPr="00D7710F">
              <w:rPr>
                <w:rFonts w:ascii="GHEA Grapalat" w:hAnsi="GHEA Grapalat"/>
                <w:color w:val="000000"/>
              </w:rPr>
              <w:t>1290000</w:t>
            </w:r>
          </w:p>
        </w:tc>
        <w:tc>
          <w:tcPr>
            <w:tcW w:w="6458" w:type="dxa"/>
            <w:vAlign w:val="center"/>
          </w:tcPr>
          <w:p w:rsidR="00D74C98" w:rsidRPr="00D7710F" w:rsidRDefault="00D74C98" w:rsidP="00D74C98">
            <w:pPr>
              <w:pStyle w:val="23"/>
              <w:spacing w:line="240" w:lineRule="auto"/>
              <w:ind w:firstLine="0"/>
              <w:rPr>
                <w:rFonts w:ascii="GHEA Grapalat" w:hAnsi="GHEA Grapalat"/>
              </w:rPr>
            </w:pPr>
            <w:r w:rsidRPr="00D7710F">
              <w:rPr>
                <w:rFonts w:ascii="GHEA Grapalat" w:hAnsi="GHEA Grapalat" w:cs="Calibri"/>
                <w:color w:val="000000"/>
              </w:rPr>
              <w:t>Говядина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rPr>
            </w:pPr>
            <w:r w:rsidRPr="00D7710F">
              <w:rPr>
                <w:rFonts w:ascii="GHEA Grapalat" w:hAnsi="GHEA Grapalat"/>
                <w:color w:val="000000"/>
              </w:rPr>
              <w:t>1680000</w:t>
            </w:r>
          </w:p>
        </w:tc>
        <w:tc>
          <w:tcPr>
            <w:tcW w:w="6458" w:type="dxa"/>
            <w:vAlign w:val="center"/>
          </w:tcPr>
          <w:p w:rsidR="00D74C98" w:rsidRPr="00D7710F" w:rsidRDefault="00D74C98" w:rsidP="00D74C98">
            <w:pPr>
              <w:pStyle w:val="23"/>
              <w:spacing w:line="240" w:lineRule="auto"/>
              <w:ind w:firstLine="0"/>
              <w:rPr>
                <w:rFonts w:ascii="GHEA Grapalat" w:hAnsi="GHEA Grapalat"/>
              </w:rPr>
            </w:pPr>
            <w:r w:rsidRPr="00D7710F">
              <w:rPr>
                <w:rFonts w:ascii="GHEA Grapalat" w:hAnsi="GHEA Grapalat" w:cs="Calibri"/>
                <w:color w:val="000000"/>
              </w:rPr>
              <w:t>Куриная грудка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rPr>
            </w:pPr>
            <w:r w:rsidRPr="00D7710F">
              <w:rPr>
                <w:rFonts w:ascii="GHEA Grapalat" w:hAnsi="GHEA Grapalat"/>
                <w:color w:val="000000"/>
              </w:rPr>
              <w:t>264000</w:t>
            </w:r>
          </w:p>
        </w:tc>
        <w:tc>
          <w:tcPr>
            <w:tcW w:w="6458" w:type="dxa"/>
            <w:vAlign w:val="center"/>
          </w:tcPr>
          <w:p w:rsidR="00D74C98" w:rsidRPr="00D7710F" w:rsidRDefault="00D74C98" w:rsidP="00D74C98">
            <w:pPr>
              <w:pStyle w:val="23"/>
              <w:spacing w:line="240" w:lineRule="auto"/>
              <w:ind w:firstLine="0"/>
              <w:rPr>
                <w:rFonts w:ascii="GHEA Grapalat" w:hAnsi="GHEA Grapalat"/>
              </w:rPr>
            </w:pPr>
            <w:r w:rsidRPr="00D7710F">
              <w:rPr>
                <w:rFonts w:ascii="GHEA Grapalat" w:hAnsi="GHEA Grapalat" w:cs="Calibri"/>
                <w:color w:val="000000"/>
              </w:rPr>
              <w:t>Сыр — это невкусно.</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rPr>
            </w:pPr>
            <w:r w:rsidRPr="00D7710F">
              <w:rPr>
                <w:rFonts w:ascii="GHEA Grapalat" w:hAnsi="GHEA Grapalat"/>
                <w:color w:val="000000"/>
              </w:rPr>
              <w:t>480000</w:t>
            </w:r>
          </w:p>
        </w:tc>
        <w:tc>
          <w:tcPr>
            <w:tcW w:w="6458" w:type="dxa"/>
            <w:vAlign w:val="center"/>
          </w:tcPr>
          <w:p w:rsidR="00D74C98" w:rsidRPr="00D7710F" w:rsidRDefault="00D74C98" w:rsidP="00D74C98">
            <w:pPr>
              <w:pStyle w:val="23"/>
              <w:spacing w:line="240" w:lineRule="auto"/>
              <w:ind w:firstLine="0"/>
              <w:rPr>
                <w:rFonts w:ascii="GHEA Grapalat" w:hAnsi="GHEA Grapalat"/>
              </w:rPr>
            </w:pPr>
            <w:r w:rsidRPr="00D7710F">
              <w:rPr>
                <w:rFonts w:ascii="GHEA Grapalat" w:hAnsi="GHEA Grapalat" w:cs="Calibri"/>
                <w:color w:val="000000"/>
              </w:rPr>
              <w:t>Молоко</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rPr>
            </w:pPr>
            <w:r w:rsidRPr="00D7710F">
              <w:rPr>
                <w:rFonts w:ascii="GHEA Grapalat" w:hAnsi="GHEA Grapalat"/>
                <w:color w:val="000000"/>
              </w:rPr>
              <w:t>780000</w:t>
            </w:r>
          </w:p>
        </w:tc>
        <w:tc>
          <w:tcPr>
            <w:tcW w:w="6458" w:type="dxa"/>
            <w:vAlign w:val="center"/>
          </w:tcPr>
          <w:p w:rsidR="00D74C98" w:rsidRPr="00D7710F" w:rsidRDefault="00D74C98" w:rsidP="00D74C98">
            <w:pPr>
              <w:pStyle w:val="23"/>
              <w:spacing w:line="240" w:lineRule="auto"/>
              <w:ind w:firstLine="0"/>
              <w:rPr>
                <w:rFonts w:ascii="GHEA Grapalat" w:hAnsi="GHEA Grapalat"/>
              </w:rPr>
            </w:pPr>
            <w:r w:rsidRPr="00D7710F">
              <w:rPr>
                <w:rFonts w:ascii="GHEA Grapalat" w:hAnsi="GHEA Grapalat" w:cs="Calibri"/>
                <w:color w:val="000000"/>
              </w:rPr>
              <w:t>Йогурт</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rPr>
            </w:pPr>
            <w:r w:rsidRPr="00D7710F">
              <w:rPr>
                <w:rFonts w:ascii="GHEA Grapalat" w:hAnsi="GHEA Grapalat"/>
                <w:color w:val="000000"/>
              </w:rPr>
              <w:t>90000</w:t>
            </w:r>
          </w:p>
        </w:tc>
        <w:tc>
          <w:tcPr>
            <w:tcW w:w="6458" w:type="dxa"/>
            <w:vAlign w:val="center"/>
          </w:tcPr>
          <w:p w:rsidR="00D74C98" w:rsidRPr="00D7710F" w:rsidRDefault="00D74C98" w:rsidP="00D74C98">
            <w:pPr>
              <w:pStyle w:val="23"/>
              <w:spacing w:line="240" w:lineRule="auto"/>
              <w:ind w:firstLine="0"/>
              <w:rPr>
                <w:rFonts w:ascii="GHEA Grapalat" w:hAnsi="GHEA Grapalat"/>
              </w:rPr>
            </w:pPr>
            <w:r w:rsidRPr="00D7710F">
              <w:rPr>
                <w:rFonts w:ascii="GHEA Grapalat" w:hAnsi="GHEA Grapalat" w:cs="Calibri"/>
                <w:color w:val="000000"/>
              </w:rPr>
              <w:t>Сметана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200000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Творог</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30000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Цветная капуста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100000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Капуста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157500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Морковь</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27000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Лук, голова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55000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Огурец /сезонный/</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25000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Помидоры/сезонные/</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10000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Тысяча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15000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Такдез /сезонный/</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40000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Рука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15000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Тыква</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400000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Яблоко</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175000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Банан</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30000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Клубника/сезонная/</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30000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Малина/сезонный/</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84000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Апельсин</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10000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Абрикос</w:t>
            </w:r>
          </w:p>
        </w:tc>
      </w:tr>
      <w:tr w:rsidR="00D74C98" w:rsidRPr="009044F1" w:rsidTr="00AD432A">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center"/>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color w:val="000000"/>
              </w:rPr>
              <w:t>60000</w:t>
            </w:r>
          </w:p>
        </w:tc>
        <w:tc>
          <w:tcPr>
            <w:tcW w:w="6458" w:type="dxa"/>
            <w:vAlign w:val="center"/>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Calibri"/>
                <w:color w:val="000000"/>
              </w:rPr>
              <w:t>Мандарин</w:t>
            </w:r>
          </w:p>
        </w:tc>
      </w:tr>
      <w:tr w:rsidR="00D74C98" w:rsidRPr="009044F1" w:rsidTr="001B2A05">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bottom"/>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bCs/>
                <w:color w:val="000000"/>
                <w:sz w:val="22"/>
                <w:szCs w:val="22"/>
              </w:rPr>
              <w:t>8000</w:t>
            </w:r>
          </w:p>
        </w:tc>
        <w:tc>
          <w:tcPr>
            <w:tcW w:w="6458" w:type="dxa"/>
            <w:vAlign w:val="bottom"/>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Arial"/>
              </w:rPr>
              <w:t>Лимон</w:t>
            </w:r>
          </w:p>
        </w:tc>
      </w:tr>
      <w:tr w:rsidR="00D74C98" w:rsidRPr="009044F1" w:rsidTr="001B2A05">
        <w:trPr>
          <w:jc w:val="center"/>
        </w:trPr>
        <w:tc>
          <w:tcPr>
            <w:tcW w:w="1530" w:type="dxa"/>
            <w:vAlign w:val="center"/>
          </w:tcPr>
          <w:p w:rsidR="00D74C98" w:rsidRPr="009044F1" w:rsidRDefault="00D74C98" w:rsidP="006A50D8">
            <w:pPr>
              <w:pStyle w:val="23"/>
              <w:widowControl w:val="0"/>
              <w:numPr>
                <w:ilvl w:val="0"/>
                <w:numId w:val="12"/>
              </w:numPr>
              <w:spacing w:after="120" w:line="240" w:lineRule="auto"/>
              <w:jc w:val="center"/>
              <w:rPr>
                <w:rFonts w:ascii="GHEA Grapalat" w:hAnsi="GHEA Grapalat"/>
                <w:sz w:val="24"/>
                <w:szCs w:val="24"/>
              </w:rPr>
            </w:pPr>
          </w:p>
        </w:tc>
        <w:tc>
          <w:tcPr>
            <w:tcW w:w="1246" w:type="dxa"/>
            <w:vAlign w:val="bottom"/>
          </w:tcPr>
          <w:p w:rsidR="00D74C98" w:rsidRPr="00D7710F" w:rsidRDefault="00D74C98" w:rsidP="00D74C98">
            <w:pPr>
              <w:pStyle w:val="23"/>
              <w:spacing w:line="240" w:lineRule="auto"/>
              <w:ind w:firstLine="0"/>
              <w:jc w:val="center"/>
              <w:rPr>
                <w:rFonts w:ascii="GHEA Grapalat" w:hAnsi="GHEA Grapalat"/>
                <w:color w:val="FF0000"/>
                <w:sz w:val="24"/>
                <w:szCs w:val="24"/>
              </w:rPr>
            </w:pPr>
            <w:r w:rsidRPr="00D7710F">
              <w:rPr>
                <w:rFonts w:ascii="GHEA Grapalat" w:hAnsi="GHEA Grapalat"/>
                <w:bCs/>
                <w:color w:val="000000"/>
                <w:sz w:val="22"/>
                <w:szCs w:val="22"/>
              </w:rPr>
              <w:t>12000</w:t>
            </w:r>
          </w:p>
        </w:tc>
        <w:tc>
          <w:tcPr>
            <w:tcW w:w="6458" w:type="dxa"/>
            <w:vAlign w:val="bottom"/>
          </w:tcPr>
          <w:p w:rsidR="00D74C98" w:rsidRPr="00D7710F" w:rsidRDefault="00D74C98" w:rsidP="00D74C98">
            <w:pPr>
              <w:pStyle w:val="23"/>
              <w:spacing w:line="240" w:lineRule="auto"/>
              <w:ind w:firstLine="0"/>
              <w:rPr>
                <w:rFonts w:ascii="GHEA Grapalat" w:hAnsi="GHEA Grapalat" w:cs="Sylfaen"/>
                <w:color w:val="000000"/>
              </w:rPr>
            </w:pPr>
            <w:r w:rsidRPr="00D7710F">
              <w:rPr>
                <w:rFonts w:ascii="GHEA Grapalat" w:hAnsi="GHEA Grapalat" w:cs="Arial"/>
                <w:bCs/>
              </w:rPr>
              <w:t>слива</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A50D8">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A50D8">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календарных дней, </w:t>
      </w:r>
      <w:r w:rsidRPr="009044F1">
        <w:rPr>
          <w:rFonts w:ascii="GHEA Grapalat" w:hAnsi="GHEA Grapalat"/>
        </w:rPr>
        <w:lastRenderedPageBreak/>
        <w:t>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представленных обоснований приемлемыми оценочная комиссия </w:t>
      </w:r>
      <w:r w:rsidR="00750FFF" w:rsidRPr="00750FFF">
        <w:rPr>
          <w:rFonts w:ascii="GHEA Grapalat" w:hAnsi="GHEA Grapalat"/>
          <w:lang w:val="hy-AM"/>
        </w:rPr>
        <w:lastRenderedPageBreak/>
        <w:t>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97182" w:rsidRDefault="00A80ECD" w:rsidP="007223C7">
      <w:pPr>
        <w:pStyle w:val="23"/>
        <w:widowControl w:val="0"/>
        <w:tabs>
          <w:tab w:val="left" w:pos="1134"/>
        </w:tabs>
        <w:spacing w:after="160" w:line="240" w:lineRule="auto"/>
        <w:ind w:firstLine="567"/>
        <w:rPr>
          <w:rFonts w:ascii="GHEA Grapalat" w:hAnsi="GHEA Grapalat"/>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Pr="00E97182">
        <w:rPr>
          <w:rFonts w:ascii="GHEA Grapalat" w:hAnsi="GHEA Grapalat"/>
          <w:sz w:val="22"/>
          <w:szCs w:val="22"/>
        </w:rPr>
        <w:t xml:space="preserve">комиссию по адресу </w:t>
      </w:r>
      <w:r w:rsidR="00E97182" w:rsidRPr="00E97182">
        <w:rPr>
          <w:rFonts w:ascii="GHEA Grapalat" w:hAnsi="GHEA Grapalat"/>
          <w:sz w:val="22"/>
          <w:szCs w:val="22"/>
        </w:rPr>
        <w:t>Араратской области   с.  Гораван на ул.  Геворг Марзпетуни 7,   году, В 16</w:t>
      </w:r>
      <w:r w:rsidR="00E97182">
        <w:rPr>
          <w:rFonts w:ascii="GHEA Grapalat" w:hAnsi="GHEA Grapalat"/>
          <w:sz w:val="22"/>
          <w:szCs w:val="22"/>
        </w:rPr>
        <w:t xml:space="preserve">;30 в </w:t>
      </w:r>
    </w:p>
    <w:p w:rsidR="00A80ECD" w:rsidRDefault="00E97182" w:rsidP="00E97182">
      <w:pPr>
        <w:pStyle w:val="23"/>
        <w:widowControl w:val="0"/>
        <w:tabs>
          <w:tab w:val="left" w:pos="1134"/>
        </w:tabs>
        <w:spacing w:after="160" w:line="240" w:lineRule="auto"/>
        <w:ind w:firstLine="0"/>
        <w:rPr>
          <w:rFonts w:ascii="GHEA Grapalat" w:hAnsi="GHEA Grapalat" w:cs="Sylfaen"/>
          <w:sz w:val="24"/>
          <w:szCs w:val="24"/>
        </w:rPr>
      </w:pPr>
      <w:r>
        <w:rPr>
          <w:rFonts w:ascii="GHEA Grapalat" w:hAnsi="GHEA Grapalat"/>
          <w:sz w:val="22"/>
          <w:szCs w:val="22"/>
        </w:rPr>
        <w:t>16</w:t>
      </w:r>
      <w:r w:rsidRPr="00E97182">
        <w:rPr>
          <w:rFonts w:ascii="GHEA Grapalat" w:hAnsi="GHEA Grapalat"/>
          <w:sz w:val="22"/>
          <w:szCs w:val="22"/>
        </w:rPr>
        <w:t>.</w:t>
      </w:r>
      <w:r>
        <w:rPr>
          <w:rFonts w:ascii="GHEA Grapalat" w:hAnsi="GHEA Grapalat"/>
          <w:sz w:val="22"/>
          <w:szCs w:val="22"/>
        </w:rPr>
        <w:t>12.2025</w:t>
      </w:r>
      <w:r w:rsidRPr="00E97182">
        <w:rPr>
          <w:rFonts w:ascii="GHEA Grapalat" w:hAnsi="GHEA Grapalat"/>
          <w:sz w:val="22"/>
          <w:szCs w:val="22"/>
        </w:rPr>
        <w:t xml:space="preserve">Г.  </w:t>
      </w:r>
      <w:r w:rsidR="00A80ECD" w:rsidRPr="00E9718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7223C7" w:rsidRPr="00E97182">
        <w:rPr>
          <w:rFonts w:ascii="GHEA Grapalat" w:hAnsi="GHEA Grapalat"/>
          <w:sz w:val="22"/>
          <w:szCs w:val="22"/>
        </w:rPr>
        <w:t>"</w:t>
      </w:r>
      <w:r w:rsidR="007223C7" w:rsidRPr="00E97182">
        <w:rPr>
          <w:rFonts w:ascii="GHEA Grapalat" w:hAnsi="GHEA Grapalat"/>
          <w:i/>
          <w:sz w:val="22"/>
          <w:szCs w:val="22"/>
        </w:rPr>
        <w:t xml:space="preserve"> </w:t>
      </w:r>
      <w:r w:rsidR="007223C7" w:rsidRPr="00E97182">
        <w:rPr>
          <w:rFonts w:ascii="GHEA Grapalat" w:hAnsi="GHEA Grapalat"/>
          <w:i/>
          <w:sz w:val="22"/>
          <w:szCs w:val="22"/>
          <w:lang w:val="en-US"/>
        </w:rPr>
        <w:t>A</w:t>
      </w:r>
      <w:r w:rsidR="007223C7" w:rsidRPr="00E97182">
        <w:rPr>
          <w:rFonts w:ascii="GHEA Grapalat" w:hAnsi="GHEA Grapalat"/>
          <w:i/>
          <w:sz w:val="22"/>
          <w:szCs w:val="22"/>
        </w:rPr>
        <w:t>.</w:t>
      </w:r>
      <w:r w:rsidR="007223C7" w:rsidRPr="00E97182">
        <w:rPr>
          <w:rFonts w:ascii="GHEA Grapalat" w:hAnsi="GHEA Grapalat"/>
          <w:i/>
          <w:sz w:val="22"/>
          <w:szCs w:val="22"/>
          <w:lang w:val="en-US"/>
        </w:rPr>
        <w:t>Akop</w:t>
      </w:r>
      <w:r w:rsidR="007223C7" w:rsidRPr="00E97182">
        <w:rPr>
          <w:rFonts w:ascii="GHEA Grapalat" w:hAnsi="GHEA Grapalat"/>
          <w:i/>
          <w:sz w:val="22"/>
          <w:szCs w:val="22"/>
        </w:rPr>
        <w:t>ян</w:t>
      </w:r>
      <w:r w:rsidR="007223C7" w:rsidRPr="00E97182">
        <w:rPr>
          <w:rFonts w:ascii="GHEA Grapalat" w:hAnsi="GHEA Grapalat"/>
          <w:sz w:val="22"/>
          <w:szCs w:val="22"/>
        </w:rPr>
        <w:t>"</w:t>
      </w:r>
      <w:r w:rsidR="00A80ECD" w:rsidRPr="00E97182">
        <w:rPr>
          <w:rFonts w:ascii="GHEA Grapalat" w:hAnsi="GHEA Grapalat"/>
          <w:sz w:val="22"/>
          <w:szCs w:val="22"/>
        </w:rPr>
        <w:t>. Секретарь комиссии регистрирует заявки в журнале регистрации по очередности их получения, с</w:t>
      </w:r>
      <w:r w:rsidR="00A80ECD">
        <w:rPr>
          <w:rFonts w:ascii="GHEA Grapalat" w:hAnsi="GHEA Grapalat"/>
          <w:sz w:val="24"/>
          <w:szCs w:val="24"/>
        </w:rPr>
        <w:t xml:space="preserve">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 xml:space="preserve">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F77044">
        <w:rPr>
          <w:rFonts w:ascii="GHEA Grapalat" w:hAnsi="GHEA Grapalat"/>
          <w:sz w:val="24"/>
          <w:szCs w:val="24"/>
        </w:rPr>
        <w:t>на "</w:t>
      </w:r>
      <w:r w:rsidR="000A0EB5" w:rsidRPr="00F77044">
        <w:rPr>
          <w:rFonts w:ascii="GHEA Grapalat" w:hAnsi="GHEA Grapalat"/>
          <w:sz w:val="24"/>
          <w:szCs w:val="24"/>
        </w:rPr>
        <w:t>7</w:t>
      </w:r>
      <w:r w:rsidRPr="00F77044">
        <w:rPr>
          <w:rFonts w:ascii="GHEA Grapalat" w:hAnsi="GHEA Grapalat"/>
          <w:sz w:val="24"/>
          <w:szCs w:val="24"/>
        </w:rPr>
        <w:t>"-ый день в "</w:t>
      </w:r>
      <w:r w:rsidR="000A0EB5" w:rsidRPr="00F77044">
        <w:rPr>
          <w:rFonts w:ascii="GHEA Grapalat" w:hAnsi="GHEA Grapalat"/>
          <w:sz w:val="24"/>
          <w:szCs w:val="24"/>
        </w:rPr>
        <w:t>1</w:t>
      </w:r>
      <w:r w:rsidR="00E97182" w:rsidRPr="00F77044">
        <w:rPr>
          <w:rFonts w:ascii="GHEA Grapalat" w:hAnsi="GHEA Grapalat"/>
          <w:sz w:val="24"/>
          <w:szCs w:val="24"/>
        </w:rPr>
        <w:t>6;3</w:t>
      </w:r>
      <w:r w:rsidR="000A0EB5" w:rsidRPr="00F77044">
        <w:rPr>
          <w:rFonts w:ascii="GHEA Grapalat" w:hAnsi="GHEA Grapalat"/>
          <w:sz w:val="24"/>
          <w:szCs w:val="24"/>
        </w:rPr>
        <w:t>0</w:t>
      </w:r>
      <w:r w:rsidRPr="000A0EB5">
        <w:rPr>
          <w:rFonts w:ascii="GHEA Grapalat" w:hAnsi="GHEA Grapalat"/>
          <w:color w:val="FF0000"/>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w:t>
      </w:r>
      <w:r w:rsidRPr="009044F1">
        <w:rPr>
          <w:rFonts w:ascii="GHEA Grapalat" w:hAnsi="GHEA Grapalat"/>
          <w:sz w:val="24"/>
          <w:szCs w:val="24"/>
        </w:rPr>
        <w:lastRenderedPageBreak/>
        <w:t>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нормальному </w:t>
      </w:r>
      <w:r w:rsidRPr="009044F1">
        <w:rPr>
          <w:rFonts w:ascii="GHEA Grapalat" w:hAnsi="GHEA Grapalat"/>
        </w:rPr>
        <w:lastRenderedPageBreak/>
        <w:t>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обоснований, указанных в пункте 3.5 части 1 </w:t>
      </w:r>
      <w:r w:rsidR="001E4A24" w:rsidRPr="001E4A24">
        <w:rPr>
          <w:rFonts w:ascii="GHEA Grapalat" w:hAnsi="GHEA Grapalat"/>
          <w:sz w:val="24"/>
          <w:szCs w:val="24"/>
        </w:rPr>
        <w:lastRenderedPageBreak/>
        <w:t>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6A50D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6A50D8">
      <w:pPr>
        <w:pStyle w:val="aff3"/>
        <w:widowControl w:val="0"/>
        <w:numPr>
          <w:ilvl w:val="0"/>
          <w:numId w:val="8"/>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w:t>
      </w:r>
      <w:r w:rsidR="000A1DB5" w:rsidRPr="00357DB8">
        <w:rPr>
          <w:rFonts w:ascii="GHEA Grapalat" w:hAnsi="GHEA Grapalat"/>
        </w:rPr>
        <w:lastRenderedPageBreak/>
        <w:t>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сведения (документы) в воспроизведенном (отсканированном) с </w:t>
      </w:r>
      <w:r w:rsidRPr="00BF1CBD">
        <w:rPr>
          <w:rFonts w:ascii="GHEA Grapalat" w:hAnsi="GHEA Grapalat"/>
          <w:spacing w:val="-4"/>
        </w:rPr>
        <w:lastRenderedPageBreak/>
        <w:t>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6A50D8">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6A50D8">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6"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7"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97182">
        <w:rPr>
          <w:rFonts w:ascii="GHEA Grapalat" w:hAnsi="GHEA Grapalat"/>
          <w:i/>
          <w:sz w:val="24"/>
          <w:szCs w:val="24"/>
        </w:rPr>
        <w:t>GM-GHAPDZB-26/01</w:t>
      </w:r>
      <w:r w:rsidR="00D5726C" w:rsidRPr="00D5726C">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E97182">
        <w:rPr>
          <w:rFonts w:ascii="GHEA Grapalat" w:hAnsi="GHEA Grapalat"/>
          <w:i/>
        </w:rPr>
        <w:t>GM-GHAPDZB-26/01</w:t>
      </w:r>
      <w:r w:rsidR="00D5726C" w:rsidRPr="00D5726C">
        <w:rPr>
          <w:rFonts w:ascii="GHEA Grapalat" w:hAnsi="GHEA Grapalat"/>
          <w:i/>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E97182">
        <w:rPr>
          <w:rFonts w:ascii="GHEA Grapalat" w:hAnsi="GHEA Grapalat"/>
          <w:i/>
        </w:rPr>
        <w:t>GM-GHAPDZB-26/01</w:t>
      </w:r>
      <w:r w:rsidR="00D5726C" w:rsidRPr="00D5726C">
        <w:rPr>
          <w:rFonts w:ascii="GHEA Grapalat" w:hAnsi="GHEA Grapalat"/>
          <w:i/>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6A50D8">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E97182">
        <w:rPr>
          <w:rFonts w:ascii="GHEA Grapalat" w:hAnsi="GHEA Grapalat"/>
          <w:i/>
        </w:rPr>
        <w:t>GM-GHAPDZB-26/01</w:t>
      </w:r>
      <w:r w:rsidR="00D5726C" w:rsidRPr="00D5726C">
        <w:rPr>
          <w:rFonts w:ascii="GHEA Grapalat" w:hAnsi="GHEA Grapalat"/>
          <w:i/>
        </w:rPr>
        <w:t xml:space="preserve">  </w:t>
      </w:r>
      <w:r w:rsidRPr="00AF791F">
        <w:rPr>
          <w:rFonts w:ascii="GHEA Grapalat" w:hAnsi="GHEA Grapalat"/>
        </w:rPr>
        <w:t>*</w:t>
      </w:r>
    </w:p>
    <w:p w:rsidR="006B3E56" w:rsidRDefault="006B3E56" w:rsidP="006A50D8">
      <w:pPr>
        <w:pStyle w:val="aff3"/>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6A50D8">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8"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E97182">
        <w:rPr>
          <w:rFonts w:ascii="GHEA Grapalat" w:hAnsi="GHEA Grapalat"/>
          <w:i/>
          <w:sz w:val="24"/>
          <w:szCs w:val="24"/>
        </w:rPr>
        <w:t>GM-GHAPDZB-26/01</w:t>
      </w:r>
      <w:r w:rsidR="00D5726C" w:rsidRPr="00D5726C">
        <w:rPr>
          <w:rFonts w:ascii="GHEA Grapalat" w:hAnsi="GHEA Grapalat"/>
          <w:i/>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E97182">
        <w:rPr>
          <w:rFonts w:ascii="GHEA Grapalat" w:hAnsi="GHEA Grapalat"/>
          <w:i/>
        </w:rPr>
        <w:t>GM-GHAPDZB-26/01</w:t>
      </w:r>
      <w:r w:rsidR="000A0EB5" w:rsidRPr="00D5726C">
        <w:rPr>
          <w:rFonts w:ascii="GHEA Grapalat" w:hAnsi="GHEA Grapalat"/>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E97182">
        <w:rPr>
          <w:rFonts w:ascii="GHEA Grapalat" w:hAnsi="GHEA Grapalat"/>
          <w:i w:val="0"/>
          <w:sz w:val="24"/>
          <w:szCs w:val="24"/>
        </w:rPr>
        <w:t>GM-GHAPDZB-26/01</w:t>
      </w:r>
      <w:r w:rsidR="00D5726C" w:rsidRPr="00D5726C">
        <w:rPr>
          <w:rFonts w:ascii="GHEA Grapalat" w:hAnsi="GHEA Grapalat"/>
          <w:i w:val="0"/>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6A50D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6A50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6A50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6A50D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6A50D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6A50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6A50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6A50D8"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6A50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6A50D8"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6A50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6A50D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6A50D8">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0"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6A50D8">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6A50D8">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6A50D8">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6A50D8">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97182">
        <w:rPr>
          <w:rFonts w:ascii="GHEA Grapalat" w:hAnsi="GHEA Grapalat"/>
          <w:i/>
          <w:sz w:val="24"/>
          <w:szCs w:val="24"/>
        </w:rPr>
        <w:t>GM-GHAPDZB-26/01</w:t>
      </w:r>
      <w:r w:rsidR="000A0EB5" w:rsidRPr="00D5726C">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E97182">
        <w:rPr>
          <w:rFonts w:ascii="GHEA Grapalat" w:hAnsi="GHEA Grapalat"/>
          <w:i/>
        </w:rPr>
        <w:t>GM-GHAPDZB-26/01</w:t>
      </w:r>
      <w:r w:rsidR="000A0EB5" w:rsidRPr="00D5726C">
        <w:rPr>
          <w:rFonts w:ascii="GHEA Grapalat" w:hAnsi="GHEA Grapalat"/>
          <w:i/>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B138F3" w:rsidRDefault="00B217BB" w:rsidP="00E97182">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DE2AE3" w:rsidRDefault="00E97182" w:rsidP="00E97182">
      <w:pPr>
        <w:widowControl w:val="0"/>
        <w:spacing w:after="160"/>
        <w:jc w:val="center"/>
        <w:rPr>
          <w:rFonts w:ascii="GHEA Grapalat" w:hAnsi="GHEA Grapalat" w:cs="GHEA Grapalat"/>
          <w:i/>
          <w:sz w:val="22"/>
          <w:szCs w:val="22"/>
        </w:rPr>
      </w:pPr>
      <w:r w:rsidRPr="00F77044">
        <w:rPr>
          <w:rFonts w:ascii="GHEA Grapalat" w:hAnsi="GHEA Grapalat"/>
          <w:i/>
          <w:sz w:val="22"/>
          <w:szCs w:val="22"/>
        </w:rPr>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E97182">
        <w:rPr>
          <w:rFonts w:ascii="GHEA Grapalat" w:hAnsi="GHEA Grapalat"/>
          <w:i/>
        </w:rPr>
        <w:t>GM-GHAPDZB-26/01</w:t>
      </w:r>
      <w:r w:rsidR="000A0EB5" w:rsidRPr="00D5726C">
        <w:rPr>
          <w:rFonts w:ascii="GHEA Grapalat" w:hAnsi="GHEA Grapalat"/>
          <w:i/>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7182"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8753B3" w:rsidRDefault="00E97182" w:rsidP="00E9718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Pr>
                <w:rFonts w:ascii="Sylfaen" w:hAnsi="Sylfaen"/>
                <w:i/>
              </w:rPr>
              <w:t>Гораван Гор детский сад» HOAK</w:t>
            </w:r>
          </w:p>
        </w:tc>
      </w:tr>
      <w:tr w:rsidR="00E97182"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B138F3" w:rsidRDefault="00E97182" w:rsidP="00E9718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7182"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EF111E" w:rsidRDefault="00E97182" w:rsidP="00E9718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E97182"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B138F3" w:rsidRDefault="00E97182" w:rsidP="00E9718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E97182"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EF111E" w:rsidRDefault="00E97182" w:rsidP="00E9718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Sylfaen" w:hAnsi="Sylfaen"/>
              </w:rPr>
              <w:t>220121660066000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E97182">
        <w:rPr>
          <w:rFonts w:ascii="GHEA Grapalat" w:hAnsi="GHEA Grapalat"/>
          <w:i/>
        </w:rPr>
        <w:t>GM-GHAPDZB-26/01</w:t>
      </w:r>
      <w:r w:rsidR="00D5726C" w:rsidRPr="00D5726C">
        <w:rPr>
          <w:rFonts w:ascii="GHEA Grapalat" w:hAnsi="GHEA Grapalat"/>
          <w:i/>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7182"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8753B3" w:rsidRDefault="00E97182" w:rsidP="00E9718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Pr>
                <w:rFonts w:ascii="Sylfaen" w:hAnsi="Sylfaen"/>
                <w:i/>
              </w:rPr>
              <w:t>Гораван Гор детский сад» HOAK</w:t>
            </w:r>
          </w:p>
        </w:tc>
      </w:tr>
      <w:tr w:rsidR="00E97182"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B138F3" w:rsidRDefault="00E97182" w:rsidP="00E9718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7182"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EF111E" w:rsidRDefault="00E97182" w:rsidP="00E9718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E97182"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B138F3" w:rsidRDefault="00E97182" w:rsidP="00E9718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E97182"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182" w:rsidRPr="00EF111E" w:rsidRDefault="00E97182" w:rsidP="00E9718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Sylfaen" w:hAnsi="Sylfaen"/>
              </w:rPr>
              <w:t>220121660066000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F77044" w:rsidRPr="00F77044">
        <w:rPr>
          <w:rFonts w:ascii="Sylfaen" w:hAnsi="Sylfaen"/>
          <w:sz w:val="24"/>
          <w:szCs w:val="24"/>
        </w:rPr>
        <w:t xml:space="preserve"> </w:t>
      </w:r>
      <w:r w:rsidR="00F77044">
        <w:rPr>
          <w:rFonts w:ascii="Sylfaen" w:hAnsi="Sylfaen"/>
          <w:sz w:val="24"/>
          <w:szCs w:val="24"/>
        </w:rPr>
        <w:t>GM-GHAPDzB-2</w:t>
      </w:r>
      <w:r w:rsidR="00F77044" w:rsidRPr="00F77044">
        <w:rPr>
          <w:rFonts w:ascii="Sylfaen" w:hAnsi="Sylfaen"/>
          <w:sz w:val="24"/>
          <w:szCs w:val="24"/>
        </w:rPr>
        <w:t>6</w:t>
      </w:r>
      <w:r w:rsidR="00F77044">
        <w:rPr>
          <w:rFonts w:ascii="Sylfaen" w:hAnsi="Sylfaen"/>
          <w:sz w:val="24"/>
          <w:szCs w:val="24"/>
        </w:rPr>
        <w:t>/01</w:t>
      </w:r>
      <w:r w:rsidR="00F77044">
        <w:rPr>
          <w:rFonts w:ascii="Sylfaen" w:hAnsi="Sylfaen"/>
          <w:i/>
          <w:sz w:val="24"/>
          <w:szCs w:val="24"/>
        </w:rPr>
        <w:t xml:space="preserve"> </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7"/>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9"/>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3"/>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2"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sidRPr="006F0A20">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3"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4"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5"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F77044" w:rsidRPr="002F3728" w:rsidRDefault="00F77044" w:rsidP="00F77044">
            <w:r w:rsidRPr="002F3728">
              <w:t>"Гораван Гор детский сад""</w:t>
            </w:r>
          </w:p>
          <w:p w:rsidR="00F77044" w:rsidRPr="002F3728" w:rsidRDefault="00F77044" w:rsidP="00F77044">
            <w:pPr>
              <w:jc w:val="center"/>
            </w:pPr>
            <w:r w:rsidRPr="002F3728">
              <w:t>Гораван  Г. Марзпетуни 7</w:t>
            </w:r>
          </w:p>
          <w:p w:rsidR="00F77044" w:rsidRPr="002F3728" w:rsidRDefault="00F77044" w:rsidP="00F77044">
            <w:pPr>
              <w:jc w:val="center"/>
            </w:pPr>
            <w:r w:rsidRPr="002F3728">
              <w:t>Акба банк:</w:t>
            </w:r>
          </w:p>
          <w:p w:rsidR="00F77044" w:rsidRPr="002F3728" w:rsidRDefault="00F77044" w:rsidP="00F77044">
            <w:pPr>
              <w:jc w:val="center"/>
            </w:pPr>
            <w:r w:rsidRPr="002F3728">
              <w:t>Веди м / с</w:t>
            </w:r>
          </w:p>
          <w:p w:rsidR="00F77044" w:rsidRPr="002F3728" w:rsidRDefault="00F77044" w:rsidP="00F77044">
            <w:pPr>
              <w:jc w:val="center"/>
            </w:pPr>
            <w:r w:rsidRPr="002F3728">
              <w:t xml:space="preserve">ПК </w:t>
            </w:r>
            <w:r w:rsidRPr="002F3728">
              <w:rPr>
                <w:rFonts w:ascii="Sylfaen" w:hAnsi="Sylfaen"/>
              </w:rPr>
              <w:t>220121660066000</w:t>
            </w:r>
          </w:p>
          <w:p w:rsidR="00F77044" w:rsidRPr="002F3728" w:rsidRDefault="00F77044" w:rsidP="00F77044">
            <w:pPr>
              <w:widowControl w:val="0"/>
              <w:spacing w:after="160"/>
              <w:jc w:val="center"/>
            </w:pPr>
            <w:r w:rsidRPr="002F3728">
              <w:t>AVC 04111684</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6" w:author="Inesa Kocharyan" w:date="2025-02-19T10:34:00Z">
            <w:rPr>
              <w:rFonts w:ascii="GHEA Grapalat" w:hAnsi="GHEA Grapalat"/>
            </w:rPr>
          </w:rPrChange>
        </w:rPr>
        <w:sectPr w:rsidR="00071D1C" w:rsidRPr="00FB29E1"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5"/>
        <w:t>*</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418"/>
        <w:gridCol w:w="1134"/>
        <w:gridCol w:w="4819"/>
        <w:gridCol w:w="851"/>
        <w:gridCol w:w="567"/>
        <w:gridCol w:w="567"/>
        <w:gridCol w:w="992"/>
        <w:gridCol w:w="992"/>
        <w:gridCol w:w="709"/>
        <w:gridCol w:w="1701"/>
      </w:tblGrid>
      <w:tr w:rsidR="000808BC" w:rsidRPr="00F15BB7" w:rsidTr="001B7C87">
        <w:tc>
          <w:tcPr>
            <w:tcW w:w="15593" w:type="dxa"/>
            <w:gridSpan w:val="12"/>
          </w:tcPr>
          <w:p w:rsidR="000808BC" w:rsidRPr="00F15BB7" w:rsidRDefault="000808BC" w:rsidP="000765A0">
            <w:pPr>
              <w:rPr>
                <w:rFonts w:ascii="GHEA Grapalat" w:hAnsi="GHEA Grapalat"/>
                <w:sz w:val="18"/>
                <w:szCs w:val="18"/>
              </w:rPr>
            </w:pPr>
            <w:r w:rsidRPr="00F15BB7">
              <w:rPr>
                <w:rFonts w:ascii="GHEA Grapalat" w:hAnsi="GHEA Grapalat"/>
                <w:noProof/>
                <w:sz w:val="18"/>
                <w:szCs w:val="18"/>
              </w:rPr>
              <mc:AlternateContent>
                <mc:Choice Requires="wps">
                  <w:drawing>
                    <wp:anchor distT="0" distB="0" distL="114300" distR="114300" simplePos="0" relativeHeight="251659264" behindDoc="0" locked="0" layoutInCell="1" allowOverlap="1" wp14:anchorId="41A20B63" wp14:editId="009BB03B">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0808BC" w:rsidRDefault="000808BC" w:rsidP="000808BC">
                                  <w:pPr>
                                    <w:contextualSpacing/>
                                  </w:pPr>
                                  <w:r>
                                    <w:rPr>
                                      <w:noProof/>
                                      <w:position w:val="-6"/>
                                    </w:rPr>
                                    <w:drawing>
                                      <wp:inline distT="0" distB="0" distL="0" distR="0" wp14:anchorId="338E5608" wp14:editId="76872F2B">
                                        <wp:extent cx="316230" cy="179705"/>
                                        <wp:effectExtent l="0" t="0" r="0" b="0"/>
                                        <wp:docPr id="6"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41A20B63"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0808BC" w:rsidRDefault="000808BC" w:rsidP="000808BC">
                            <w:pPr>
                              <w:contextualSpacing/>
                            </w:pPr>
                            <w:r>
                              <w:rPr>
                                <w:noProof/>
                                <w:position w:val="-6"/>
                              </w:rPr>
                              <w:drawing>
                                <wp:inline distT="0" distB="0" distL="0" distR="0" wp14:anchorId="338E5608" wp14:editId="76872F2B">
                                  <wp:extent cx="316230" cy="179705"/>
                                  <wp:effectExtent l="0" t="0" r="0" b="0"/>
                                  <wp:docPr id="6"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3"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Продукт</w:t>
            </w:r>
          </w:p>
        </w:tc>
      </w:tr>
      <w:tr w:rsidR="000808BC" w:rsidRPr="00F15BB7" w:rsidTr="00F15BB7">
        <w:trPr>
          <w:trHeight w:val="219"/>
        </w:trPr>
        <w:tc>
          <w:tcPr>
            <w:tcW w:w="709"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номер части, указанной в приглашении</w:t>
            </w:r>
          </w:p>
        </w:tc>
        <w:tc>
          <w:tcPr>
            <w:tcW w:w="1134"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Код транзита плана закупок по классификации КПВ</w:t>
            </w:r>
          </w:p>
        </w:tc>
        <w:tc>
          <w:tcPr>
            <w:tcW w:w="1418"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имя</w:t>
            </w:r>
          </w:p>
        </w:tc>
        <w:tc>
          <w:tcPr>
            <w:tcW w:w="1134"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товарный знак, фирменное наименование, модель и наименование производителя **</w:t>
            </w:r>
          </w:p>
        </w:tc>
        <w:tc>
          <w:tcPr>
            <w:tcW w:w="4819"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технические характеристики</w:t>
            </w:r>
          </w:p>
        </w:tc>
        <w:tc>
          <w:tcPr>
            <w:tcW w:w="851"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единица измерения</w:t>
            </w:r>
          </w:p>
        </w:tc>
        <w:tc>
          <w:tcPr>
            <w:tcW w:w="567"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цена за единицу/драм</w:t>
            </w:r>
          </w:p>
        </w:tc>
        <w:tc>
          <w:tcPr>
            <w:tcW w:w="567"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общая цена/драм</w:t>
            </w:r>
          </w:p>
        </w:tc>
        <w:tc>
          <w:tcPr>
            <w:tcW w:w="992" w:type="dxa"/>
            <w:vMerge w:val="restart"/>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общее количество</w:t>
            </w:r>
          </w:p>
        </w:tc>
        <w:tc>
          <w:tcPr>
            <w:tcW w:w="3402" w:type="dxa"/>
            <w:gridSpan w:val="3"/>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поставлять</w:t>
            </w:r>
          </w:p>
        </w:tc>
      </w:tr>
      <w:tr w:rsidR="000808BC" w:rsidRPr="00F15BB7" w:rsidTr="00F15BB7">
        <w:trPr>
          <w:trHeight w:val="445"/>
        </w:trPr>
        <w:tc>
          <w:tcPr>
            <w:tcW w:w="709" w:type="dxa"/>
            <w:vMerge/>
            <w:vAlign w:val="center"/>
          </w:tcPr>
          <w:p w:rsidR="000808BC" w:rsidRPr="00F15BB7" w:rsidRDefault="000808BC" w:rsidP="000765A0">
            <w:pPr>
              <w:jc w:val="center"/>
              <w:rPr>
                <w:rFonts w:ascii="GHEA Grapalat" w:hAnsi="GHEA Grapalat"/>
                <w:sz w:val="18"/>
                <w:szCs w:val="18"/>
              </w:rPr>
            </w:pPr>
          </w:p>
        </w:tc>
        <w:tc>
          <w:tcPr>
            <w:tcW w:w="1134" w:type="dxa"/>
            <w:vMerge/>
            <w:vAlign w:val="center"/>
          </w:tcPr>
          <w:p w:rsidR="000808BC" w:rsidRPr="00F15BB7" w:rsidRDefault="000808BC" w:rsidP="000765A0">
            <w:pPr>
              <w:jc w:val="center"/>
              <w:rPr>
                <w:rFonts w:ascii="GHEA Grapalat" w:hAnsi="GHEA Grapalat"/>
                <w:sz w:val="18"/>
                <w:szCs w:val="18"/>
              </w:rPr>
            </w:pPr>
          </w:p>
        </w:tc>
        <w:tc>
          <w:tcPr>
            <w:tcW w:w="1418" w:type="dxa"/>
            <w:vMerge/>
            <w:vAlign w:val="center"/>
          </w:tcPr>
          <w:p w:rsidR="000808BC" w:rsidRPr="00F15BB7" w:rsidRDefault="000808BC" w:rsidP="000765A0">
            <w:pPr>
              <w:jc w:val="center"/>
              <w:rPr>
                <w:rFonts w:ascii="GHEA Grapalat" w:hAnsi="GHEA Grapalat"/>
                <w:sz w:val="18"/>
                <w:szCs w:val="18"/>
              </w:rPr>
            </w:pPr>
          </w:p>
        </w:tc>
        <w:tc>
          <w:tcPr>
            <w:tcW w:w="1134" w:type="dxa"/>
            <w:vMerge/>
            <w:vAlign w:val="center"/>
          </w:tcPr>
          <w:p w:rsidR="000808BC" w:rsidRPr="00F15BB7" w:rsidRDefault="000808BC" w:rsidP="000765A0">
            <w:pPr>
              <w:jc w:val="center"/>
              <w:rPr>
                <w:rFonts w:ascii="GHEA Grapalat" w:hAnsi="GHEA Grapalat"/>
                <w:sz w:val="18"/>
                <w:szCs w:val="18"/>
              </w:rPr>
            </w:pPr>
          </w:p>
        </w:tc>
        <w:tc>
          <w:tcPr>
            <w:tcW w:w="4819" w:type="dxa"/>
            <w:vMerge/>
            <w:vAlign w:val="center"/>
          </w:tcPr>
          <w:p w:rsidR="000808BC" w:rsidRPr="00F15BB7" w:rsidRDefault="000808BC" w:rsidP="000765A0">
            <w:pPr>
              <w:jc w:val="center"/>
              <w:rPr>
                <w:rFonts w:ascii="GHEA Grapalat" w:hAnsi="GHEA Grapalat"/>
                <w:sz w:val="18"/>
                <w:szCs w:val="18"/>
              </w:rPr>
            </w:pPr>
          </w:p>
        </w:tc>
        <w:tc>
          <w:tcPr>
            <w:tcW w:w="851" w:type="dxa"/>
            <w:vMerge/>
            <w:vAlign w:val="center"/>
          </w:tcPr>
          <w:p w:rsidR="000808BC" w:rsidRPr="00F15BB7" w:rsidRDefault="000808BC" w:rsidP="000765A0">
            <w:pPr>
              <w:jc w:val="center"/>
              <w:rPr>
                <w:rFonts w:ascii="GHEA Grapalat" w:hAnsi="GHEA Grapalat"/>
                <w:sz w:val="18"/>
                <w:szCs w:val="18"/>
              </w:rPr>
            </w:pPr>
          </w:p>
        </w:tc>
        <w:tc>
          <w:tcPr>
            <w:tcW w:w="567" w:type="dxa"/>
            <w:vMerge/>
            <w:vAlign w:val="center"/>
          </w:tcPr>
          <w:p w:rsidR="000808BC" w:rsidRPr="00F15BB7" w:rsidRDefault="000808BC" w:rsidP="000765A0">
            <w:pPr>
              <w:jc w:val="center"/>
              <w:rPr>
                <w:rFonts w:ascii="GHEA Grapalat" w:hAnsi="GHEA Grapalat"/>
                <w:sz w:val="18"/>
                <w:szCs w:val="18"/>
              </w:rPr>
            </w:pPr>
          </w:p>
        </w:tc>
        <w:tc>
          <w:tcPr>
            <w:tcW w:w="567" w:type="dxa"/>
            <w:vMerge/>
            <w:vAlign w:val="center"/>
          </w:tcPr>
          <w:p w:rsidR="000808BC" w:rsidRPr="00F15BB7" w:rsidRDefault="000808BC" w:rsidP="000765A0">
            <w:pPr>
              <w:jc w:val="center"/>
              <w:rPr>
                <w:rFonts w:ascii="GHEA Grapalat" w:hAnsi="GHEA Grapalat"/>
                <w:sz w:val="18"/>
                <w:szCs w:val="18"/>
              </w:rPr>
            </w:pPr>
          </w:p>
        </w:tc>
        <w:tc>
          <w:tcPr>
            <w:tcW w:w="992" w:type="dxa"/>
            <w:vMerge/>
            <w:vAlign w:val="center"/>
          </w:tcPr>
          <w:p w:rsidR="000808BC" w:rsidRPr="00F15BB7" w:rsidRDefault="000808BC" w:rsidP="000765A0">
            <w:pPr>
              <w:jc w:val="center"/>
              <w:rPr>
                <w:rFonts w:ascii="GHEA Grapalat" w:hAnsi="GHEA Grapalat"/>
                <w:sz w:val="18"/>
                <w:szCs w:val="18"/>
              </w:rPr>
            </w:pPr>
          </w:p>
        </w:tc>
        <w:tc>
          <w:tcPr>
            <w:tcW w:w="992" w:type="dxa"/>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адрес</w:t>
            </w:r>
          </w:p>
        </w:tc>
        <w:tc>
          <w:tcPr>
            <w:tcW w:w="709" w:type="dxa"/>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количество субъекта</w:t>
            </w:r>
          </w:p>
        </w:tc>
        <w:tc>
          <w:tcPr>
            <w:tcW w:w="1701" w:type="dxa"/>
            <w:vAlign w:val="center"/>
          </w:tcPr>
          <w:p w:rsidR="000808BC" w:rsidRPr="00F15BB7" w:rsidRDefault="000808BC" w:rsidP="000765A0">
            <w:pPr>
              <w:jc w:val="center"/>
              <w:rPr>
                <w:rFonts w:ascii="GHEA Grapalat" w:hAnsi="GHEA Grapalat"/>
                <w:sz w:val="18"/>
                <w:szCs w:val="18"/>
              </w:rPr>
            </w:pPr>
            <w:r w:rsidRPr="00F15BB7">
              <w:rPr>
                <w:rFonts w:ascii="GHEA Grapalat" w:hAnsi="GHEA Grapalat"/>
                <w:sz w:val="18"/>
                <w:szCs w:val="18"/>
              </w:rPr>
              <w:t>Крайний срок***</w:t>
            </w:r>
          </w:p>
          <w:p w:rsidR="000808BC" w:rsidRPr="00F15BB7" w:rsidRDefault="000808BC" w:rsidP="000765A0">
            <w:pPr>
              <w:jc w:val="center"/>
              <w:rPr>
                <w:rFonts w:ascii="GHEA Grapalat" w:hAnsi="GHEA Grapalat"/>
                <w:sz w:val="18"/>
                <w:szCs w:val="18"/>
              </w:rPr>
            </w:pP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sz w:val="18"/>
                <w:szCs w:val="18"/>
              </w:rPr>
            </w:pPr>
            <w:r w:rsidRPr="00F15BB7">
              <w:rPr>
                <w:rFonts w:ascii="GHEA Grapalat" w:hAnsi="GHEA Grapalat"/>
                <w:color w:val="000000"/>
                <w:sz w:val="18"/>
                <w:szCs w:val="18"/>
              </w:rPr>
              <w:t>15531100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sz w:val="18"/>
                <w:szCs w:val="18"/>
              </w:rPr>
            </w:pPr>
            <w:r w:rsidRPr="00F15BB7">
              <w:rPr>
                <w:rFonts w:ascii="GHEA Grapalat" w:hAnsi="GHEA Grapalat" w:cs="Calibri"/>
                <w:color w:val="000000"/>
                <w:sz w:val="18"/>
                <w:szCs w:val="18"/>
              </w:rPr>
              <w:t>Масло</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rPr>
                <w:rFonts w:ascii="GHEA Grapalat" w:hAnsi="GHEA Grapalat"/>
                <w:sz w:val="18"/>
                <w:szCs w:val="18"/>
                <w:lang w:val="hy-AM"/>
              </w:rPr>
            </w:pPr>
            <w:r w:rsidRPr="00F15BB7">
              <w:rPr>
                <w:rFonts w:ascii="GHEA Grapalat" w:hAnsi="GHEA Grapalat" w:cs="Sylfaen"/>
                <w:color w:val="000000"/>
                <w:sz w:val="18"/>
                <w:szCs w:val="18"/>
                <w:lang w:val="hy-AM"/>
              </w:rPr>
              <w:t>Масляный крем «Зеландия» /упаковка:</w:t>
            </w:r>
            <w:r w:rsidRPr="00F15BB7">
              <w:rPr>
                <w:rFonts w:ascii="GHEA Grapalat" w:hAnsi="GHEA Grapalat" w:cs="Sylfaen"/>
                <w:b/>
                <w:color w:val="000000" w:themeColor="text1"/>
                <w:sz w:val="18"/>
                <w:szCs w:val="18"/>
                <w:lang w:val="hy-AM"/>
              </w:rPr>
              <w:t>до 25 кг</w:t>
            </w:r>
            <w:r w:rsidRPr="00F15BB7">
              <w:rPr>
                <w:rFonts w:ascii="GHEA Grapalat" w:hAnsi="GHEA Grapalat" w:cs="Sylfaen"/>
                <w:color w:val="000000" w:themeColor="text1"/>
                <w:sz w:val="18"/>
                <w:szCs w:val="18"/>
                <w:lang w:val="hy-AM"/>
              </w:rPr>
              <w:t xml:space="preserve"> </w:t>
            </w:r>
            <w:r w:rsidRPr="00F15BB7">
              <w:rPr>
                <w:rFonts w:ascii="GHEA Grapalat" w:hAnsi="GHEA Grapalat" w:cs="Sylfaen"/>
                <w:color w:val="000000"/>
                <w:sz w:val="18"/>
                <w:szCs w:val="18"/>
                <w:lang w:val="hy-AM"/>
              </w:rPr>
              <w:t xml:space="preserve">В картонных коробках, по заказу клиента; содержание жира: не менее 82,9%, высокого качества, свежее, влажность 15,7%, сухие обезжиренные компоненты 1,4%, энергетическая ценность 3090 кДж/100 г, в заводской упаковке, на которой указан вышеуказанный состав и срок годности. Остаточный срок годности на момент поставки составляет не менее 80%. Срок годности не менее 15 месяцев с даты производства. Общие обязательные условия для продукта соответствуют Постановлению Совета Евразийской экономической комиссии № 67 от 9 октября 2013 г. «О </w:t>
            </w:r>
            <w:r w:rsidRPr="00F15BB7">
              <w:rPr>
                <w:rFonts w:ascii="GHEA Grapalat" w:hAnsi="GHEA Grapalat" w:cs="Sylfaen"/>
                <w:color w:val="000000"/>
                <w:sz w:val="18"/>
                <w:szCs w:val="18"/>
                <w:lang w:val="hy-AM"/>
              </w:rPr>
              <w:lastRenderedPageBreak/>
              <w:t>безопасности молока и молочных продуктов» (ТС 033/2013). Безопасность, упаковка и маркировка соответствуют положениям «О безопасности пищевых продуктов» (ТС 021/2011), принятому решением Комиссии Таможенного Союза от 9 декабря 2011 г. № 880, «Продукты питания в части их маркировки» (ТС 022/2011), принятому решением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029/2012), утвержденному решением Совета Евразийской экономической комиссии от 20 июля 2012 г. № 58, «О безопасности упаковки» (ТС 005/2011), принятому решением Комиссии Таможенного Союза от 16 августа 2011 г. № 769, а также Закону Республики Армения «О безопасности пищевых продуктов». Маркировка: разборчивая. В случае поставки товара, техническая информация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sz w:val="18"/>
                <w:szCs w:val="18"/>
              </w:rPr>
            </w:pPr>
            <w:r w:rsidRPr="00F15BB7">
              <w:rPr>
                <w:rFonts w:ascii="GHEA Grapalat" w:hAnsi="GHEA Grapalat" w:cs="Sylfaen"/>
                <w:color w:val="000000"/>
                <w:sz w:val="18"/>
                <w:szCs w:val="18"/>
              </w:rPr>
              <w:lastRenderedPageBreak/>
              <w:t>кг</w:t>
            </w: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FF0000"/>
                <w:sz w:val="18"/>
                <w:szCs w:val="18"/>
              </w:rPr>
            </w:pPr>
            <w:r w:rsidRPr="00F15BB7">
              <w:rPr>
                <w:rFonts w:ascii="GHEA Grapalat" w:hAnsi="GHEA Grapalat"/>
                <w:color w:val="000000"/>
                <w:sz w:val="18"/>
                <w:szCs w:val="18"/>
              </w:rPr>
              <w:t>94</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olor w:val="FF0000"/>
                <w:sz w:val="18"/>
                <w:szCs w:val="18"/>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FF0000"/>
                <w:sz w:val="18"/>
                <w:szCs w:val="18"/>
              </w:rPr>
            </w:pPr>
            <w:r w:rsidRPr="00F15BB7">
              <w:rPr>
                <w:rFonts w:ascii="GHEA Grapalat" w:hAnsi="GHEA Grapalat"/>
                <w:sz w:val="18"/>
                <w:szCs w:val="18"/>
              </w:rPr>
              <w:t>94</w:t>
            </w:r>
          </w:p>
        </w:tc>
        <w:tc>
          <w:tcPr>
            <w:tcW w:w="1701" w:type="dxa"/>
          </w:tcPr>
          <w:p w:rsidR="000808BC" w:rsidRPr="00F15BB7" w:rsidRDefault="000808BC" w:rsidP="000765A0">
            <w:pPr>
              <w:jc w:val="center"/>
              <w:rPr>
                <w:rFonts w:ascii="GHEA Grapalat" w:hAnsi="GHEA Grapalat"/>
                <w:color w:val="FF0000"/>
                <w:sz w:val="18"/>
                <w:szCs w:val="18"/>
              </w:rPr>
            </w:pPr>
            <w:r w:rsidRPr="00F15BB7">
              <w:rPr>
                <w:rFonts w:ascii="GHEA Grapalat" w:hAnsi="GHEA Grapalat" w:cs="Sylfaen"/>
                <w:color w:val="FF0000"/>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03211300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Рис</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220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220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15111120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Говядина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говядина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бойня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источник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местный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мягкий: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охлажденный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жирный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хороший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развитый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мышцами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хранится</w:t>
            </w:r>
            <w:r w:rsidRPr="00F15BB7">
              <w:rPr>
                <w:rFonts w:ascii="GHEA Grapalat" w:hAnsi="GHEA Grapalat"/>
                <w:color w:val="000000"/>
                <w:sz w:val="18"/>
                <w:szCs w:val="18"/>
                <w:lang w:val="hy-AM"/>
              </w:rPr>
              <w:t>0</w:t>
            </w:r>
            <w:r w:rsidRPr="00F15BB7">
              <w:rPr>
                <w:rFonts w:ascii="GHEA Grapalat" w:hAnsi="GHEA Grapalat" w:cs="Sylfaen"/>
                <w:color w:val="000000"/>
                <w:sz w:val="18"/>
                <w:szCs w:val="18"/>
                <w:lang w:val="hy-AM"/>
              </w:rPr>
              <w:t>ой</w:t>
            </w:r>
            <w:r w:rsidRPr="00F15BB7">
              <w:rPr>
                <w:rFonts w:ascii="GHEA Grapalat" w:hAnsi="GHEA Grapalat"/>
                <w:color w:val="000000"/>
                <w:sz w:val="18"/>
                <w:szCs w:val="18"/>
                <w:lang w:val="hy-AM"/>
              </w:rPr>
              <w:t>С -</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w:t>
            </w:r>
            <w:r w:rsidRPr="00F15BB7">
              <w:rPr>
                <w:rFonts w:ascii="GHEA Grapalat" w:hAnsi="GHEA Grapalat"/>
                <w:color w:val="000000"/>
                <w:sz w:val="18"/>
                <w:szCs w:val="18"/>
                <w:lang w:val="hy-AM"/>
              </w:rPr>
              <w:t>4</w:t>
            </w:r>
            <w:r w:rsidRPr="00F15BB7">
              <w:rPr>
                <w:rFonts w:ascii="GHEA Grapalat" w:hAnsi="GHEA Grapalat" w:cs="Sylfaen"/>
                <w:color w:val="000000"/>
                <w:sz w:val="18"/>
                <w:szCs w:val="18"/>
                <w:lang w:val="hy-AM"/>
              </w:rPr>
              <w:t>ой</w:t>
            </w:r>
            <w:r w:rsidRPr="00F15BB7">
              <w:rPr>
                <w:rFonts w:ascii="GHEA Grapalat" w:hAnsi="GHEA Grapalat"/>
                <w:color w:val="000000"/>
                <w:sz w:val="18"/>
                <w:szCs w:val="18"/>
                <w:lang w:val="hy-AM"/>
              </w:rPr>
              <w:t>С</w:t>
            </w:r>
            <w:r w:rsidRPr="00F15BB7">
              <w:rPr>
                <w:rFonts w:ascii="GHEA Grapalat" w:hAnsi="GHEA Grapalat" w:cs="Sylfaen"/>
                <w:color w:val="000000"/>
                <w:sz w:val="18"/>
                <w:szCs w:val="18"/>
                <w:lang w:val="hy-AM"/>
              </w:rPr>
              <w:t>температура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 данных обстоятельствах</w:t>
            </w:r>
            <w:r w:rsidRPr="00F15BB7">
              <w:rPr>
                <w:rFonts w:ascii="GHEA Grapalat" w:hAnsi="GHEA Grapalat"/>
                <w:color w:val="000000"/>
                <w:sz w:val="18"/>
                <w:szCs w:val="18"/>
                <w:lang w:val="hy-AM"/>
              </w:rPr>
              <w:t>` 6</w:t>
            </w:r>
            <w:r w:rsidRPr="00F15BB7">
              <w:rPr>
                <w:rFonts w:ascii="GHEA Grapalat" w:hAnsi="GHEA Grapalat" w:cs="Sylfaen"/>
                <w:color w:val="000000"/>
                <w:sz w:val="18"/>
                <w:szCs w:val="18"/>
                <w:lang w:val="hy-AM"/>
              </w:rPr>
              <w:t>час</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 (</w:t>
            </w:r>
            <w:r w:rsidRPr="00F15BB7">
              <w:rPr>
                <w:rFonts w:ascii="GHEA Grapalat" w:hAnsi="GHEA Grapalat" w:cs="Sylfaen"/>
                <w:color w:val="000000"/>
                <w:sz w:val="18"/>
                <w:szCs w:val="18"/>
                <w:lang w:val="hy-AM"/>
              </w:rPr>
              <w:t>бык</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ериндж</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поверхность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 следует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быть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влажный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соотношение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соответственно</w:t>
            </w:r>
            <w:r w:rsidRPr="00F15BB7">
              <w:rPr>
                <w:rFonts w:ascii="GHEA Grapalat" w:hAnsi="GHEA Grapalat"/>
                <w:color w:val="000000"/>
                <w:sz w:val="18"/>
                <w:szCs w:val="18"/>
                <w:lang w:val="hy-AM"/>
              </w:rPr>
              <w:t>0 %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100%,</w:t>
            </w:r>
            <w:r w:rsidRPr="00F15BB7">
              <w:rPr>
                <w:rFonts w:ascii="GHEA Grapalat" w:hAnsi="GHEA Grapalat" w:cs="Sylfaen"/>
                <w:color w:val="000000"/>
                <w:sz w:val="18"/>
                <w:szCs w:val="18"/>
                <w:lang w:val="hy-AM"/>
              </w:rPr>
              <w:t>упакованный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lastRenderedPageBreak/>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тканью</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 предвзятостью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марлей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коробках</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полиэтилен</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упаковкой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 xml:space="preserve">779-55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70%:</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034/2013)</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поставки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после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может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заморозить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300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sz w:val="18"/>
                <w:szCs w:val="18"/>
              </w:rPr>
              <w:t>300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 xml:space="preserve">После вступления контракта в силу, вплоть до последнего рабочего дня декабря 2025 года </w:t>
            </w:r>
            <w:r w:rsidRPr="00F15BB7">
              <w:rPr>
                <w:rFonts w:ascii="GHEA Grapalat" w:hAnsi="GHEA Grapalat" w:cs="Sylfaen"/>
                <w:sz w:val="18"/>
                <w:szCs w:val="18"/>
                <w:lang w:val="hy-AM"/>
              </w:rPr>
              <w:lastRenderedPageBreak/>
              <w:t>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15112160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Куриная грудка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Курица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грудное мясо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- 31962-2013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Чистый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анемичный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сторона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запахов</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мягкий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герметичный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упаковано: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намеревался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контейнером,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изолированный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пропорции</w:t>
            </w:r>
            <w:r w:rsidRPr="00F15BB7">
              <w:rPr>
                <w:rFonts w:ascii="GHEA Grapalat" w:hAnsi="GHEA Grapalat"/>
                <w:color w:val="000000"/>
                <w:sz w:val="18"/>
                <w:szCs w:val="18"/>
                <w:lang w:val="hy-AM"/>
              </w:rPr>
              <w:t>,</w:t>
            </w:r>
            <w:r w:rsidRPr="00F15BB7">
              <w:rPr>
                <w:rFonts w:ascii="GHEA Grapalat" w:hAnsi="GHEA Grapalat"/>
                <w:b/>
                <w:color w:val="000000" w:themeColor="text1"/>
                <w:sz w:val="18"/>
                <w:szCs w:val="18"/>
                <w:lang w:val="hy-AM"/>
              </w:rPr>
              <w:t>900</w:t>
            </w:r>
            <w:r w:rsidRPr="00F15BB7">
              <w:rPr>
                <w:rFonts w:ascii="GHEA Grapalat" w:hAnsi="GHEA Grapalat" w:cs="Sylfaen"/>
                <w:b/>
                <w:color w:val="000000" w:themeColor="text1"/>
                <w:sz w:val="18"/>
                <w:szCs w:val="18"/>
                <w:lang w:val="hy-AM"/>
              </w:rPr>
              <w:t>за грамм</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до</w:t>
            </w:r>
            <w:r w:rsidRPr="00F15BB7">
              <w:rPr>
                <w:rFonts w:ascii="GHEA Grapalat" w:hAnsi="GHEA Grapalat"/>
                <w:b/>
                <w:color w:val="000000" w:themeColor="text1"/>
                <w:sz w:val="18"/>
                <w:szCs w:val="18"/>
                <w:lang w:val="hy-AM"/>
              </w:rPr>
              <w:t>1.1</w:t>
            </w:r>
            <w:r w:rsidRPr="00F15BB7">
              <w:rPr>
                <w:rFonts w:ascii="GHEA Grapalat" w:hAnsi="GHEA Grapalat" w:cs="Sylfaen"/>
                <w:b/>
                <w:color w:val="000000" w:themeColor="text1"/>
                <w:sz w:val="18"/>
                <w:szCs w:val="18"/>
                <w:lang w:val="hy-AM"/>
              </w:rPr>
              <w:t>кг:</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без</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водный</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масса</w:t>
            </w:r>
            <w:r w:rsidRPr="00F15BB7">
              <w:rPr>
                <w:rFonts w:ascii="GHEA Grapalat" w:hAnsi="GHEA Grapalat"/>
                <w:color w:val="000000" w:themeColor="text1"/>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90%:</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Мясо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мясные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034/2013)</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lastRenderedPageBreak/>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После получения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после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может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заморозить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600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sz w:val="18"/>
                <w:szCs w:val="18"/>
              </w:rPr>
              <w:t>600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15541200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Сыр — это невкусно.</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lang w:val="hy-AM"/>
              </w:rPr>
            </w:pPr>
            <w:r w:rsidRPr="00F15BB7">
              <w:rPr>
                <w:rFonts w:ascii="GHEA Grapalat" w:hAnsi="GHEA Grapalat" w:cs="Sylfaen"/>
                <w:b/>
                <w:color w:val="FF0000"/>
                <w:sz w:val="18"/>
                <w:szCs w:val="18"/>
                <w:lang w:val="hy-AM"/>
              </w:rPr>
              <w:t>Чанах</w:t>
            </w:r>
            <w:r w:rsidRPr="00F15BB7">
              <w:rPr>
                <w:rFonts w:ascii="GHEA Grapalat" w:hAnsi="GHEA Grapalat"/>
                <w:b/>
                <w:color w:val="FF0000"/>
                <w:sz w:val="18"/>
                <w:szCs w:val="18"/>
                <w:lang w:val="hy-AM"/>
              </w:rPr>
              <w:t>/</w:t>
            </w:r>
            <w:r w:rsidRPr="00F15BB7">
              <w:rPr>
                <w:rFonts w:ascii="GHEA Grapalat" w:hAnsi="GHEA Grapalat" w:cs="Sylfaen"/>
                <w:b/>
                <w:color w:val="FF0000"/>
                <w:sz w:val="18"/>
                <w:szCs w:val="18"/>
                <w:lang w:val="hy-AM"/>
              </w:rPr>
              <w:t>упаковка:</w:t>
            </w:r>
            <w:r w:rsidRPr="00F15BB7">
              <w:rPr>
                <w:rFonts w:ascii="GHEA Grapalat" w:hAnsi="GHEA Grapalat"/>
                <w:b/>
                <w:color w:val="FF0000"/>
                <w:sz w:val="18"/>
                <w:szCs w:val="18"/>
                <w:lang w:val="hy-AM"/>
              </w:rPr>
              <w:t>2-6</w:t>
            </w:r>
            <w:r w:rsidRPr="00F15BB7">
              <w:rPr>
                <w:rFonts w:ascii="GHEA Grapalat" w:hAnsi="GHEA Grapalat" w:cs="Sylfaen"/>
                <w:b/>
                <w:color w:val="FF0000"/>
                <w:sz w:val="18"/>
                <w:szCs w:val="18"/>
                <w:lang w:val="hy-AM"/>
              </w:rPr>
              <w:t>кг</w:t>
            </w:r>
            <w:r w:rsidRPr="00F15BB7">
              <w:rPr>
                <w:rFonts w:ascii="GHEA Grapalat" w:hAnsi="GHEA Grapalat"/>
                <w:b/>
                <w:color w:val="FF0000"/>
                <w:sz w:val="18"/>
                <w:szCs w:val="18"/>
                <w:lang w:val="hy-AM"/>
              </w:rPr>
              <w:t>/;</w:t>
            </w:r>
            <w:r w:rsidRPr="00F15BB7">
              <w:rPr>
                <w:rFonts w:ascii="GHEA Grapalat" w:hAnsi="GHEA Grapalat"/>
                <w:color w:val="FF0000"/>
                <w:sz w:val="18"/>
                <w:szCs w:val="18"/>
                <w:lang w:val="hy-AM"/>
              </w:rPr>
              <w:t xml:space="preserve"> </w:t>
            </w:r>
            <w:r w:rsidRPr="00F15BB7">
              <w:rPr>
                <w:rFonts w:ascii="GHEA Grapalat" w:hAnsi="GHEA Grapalat" w:cs="Sylfaen"/>
                <w:color w:val="000000"/>
                <w:sz w:val="18"/>
                <w:szCs w:val="18"/>
                <w:lang w:val="hy-AM"/>
              </w:rPr>
              <w:t>Белый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соленая вода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сыр</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36-40%</w:t>
            </w:r>
            <w:r w:rsidRPr="00F15BB7">
              <w:rPr>
                <w:rFonts w:ascii="GHEA Grapalat" w:hAnsi="GHEA Grapalat" w:cs="Sylfaen"/>
                <w:color w:val="000000"/>
                <w:sz w:val="18"/>
                <w:szCs w:val="18"/>
                <w:lang w:val="hy-AM"/>
              </w:rPr>
              <w:t>с жиром</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фабрика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упаковке.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АСТ</w:t>
            </w:r>
            <w:r w:rsidRPr="00F15BB7">
              <w:rPr>
                <w:rFonts w:ascii="GHEA Grapalat" w:hAnsi="GHEA Grapalat"/>
                <w:color w:val="000000"/>
                <w:sz w:val="18"/>
                <w:szCs w:val="18"/>
                <w:lang w:val="hy-AM"/>
              </w:rPr>
              <w:t>377-2016</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7616-85</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идентификация: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021/2011),</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гарантированный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lastRenderedPageBreak/>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120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120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15511100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Молоко</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Пастеризованное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безупречный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3,2 %</w:t>
            </w:r>
            <w:r w:rsidRPr="00F15BB7">
              <w:rPr>
                <w:rFonts w:ascii="GHEA Grapalat" w:hAnsi="GHEA Grapalat" w:cs="Sylfaen"/>
                <w:color w:val="000000"/>
                <w:sz w:val="18"/>
                <w:szCs w:val="18"/>
                <w:lang w:val="hy-AM"/>
              </w:rPr>
              <w:t>с жиром</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кислотность</w:t>
            </w:r>
            <w:r w:rsidRPr="00F15BB7">
              <w:rPr>
                <w:rFonts w:ascii="GHEA Grapalat" w:hAnsi="GHEA Grapalat"/>
                <w:color w:val="000000"/>
                <w:sz w:val="18"/>
                <w:szCs w:val="18"/>
                <w:lang w:val="hy-AM"/>
              </w:rPr>
              <w:t>` 16-210T-</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пригодность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 xml:space="preserve">90%: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b/>
                <w:color w:val="FF0000"/>
                <w:sz w:val="18"/>
                <w:szCs w:val="18"/>
                <w:lang w:val="hy-AM"/>
              </w:rPr>
              <w:t>и</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упаковка: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картон</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контейнер или стеклянный контейнер с пластиковым контейнером для еды</w:t>
            </w:r>
            <w:r w:rsidRPr="00F15BB7">
              <w:rPr>
                <w:rFonts w:ascii="GHEA Grapalat" w:hAnsi="GHEA Grapalat"/>
                <w:b/>
                <w:color w:val="FF0000"/>
                <w:sz w:val="18"/>
                <w:szCs w:val="18"/>
                <w:lang w:val="hy-AM"/>
              </w:rPr>
              <w:t>, 0,5-1</w:t>
            </w:r>
            <w:r w:rsidRPr="00F15BB7">
              <w:rPr>
                <w:rFonts w:ascii="GHEA Grapalat" w:hAnsi="GHEA Grapalat" w:cs="Sylfaen"/>
                <w:b/>
                <w:color w:val="FF0000"/>
                <w:sz w:val="18"/>
                <w:szCs w:val="18"/>
                <w:lang w:val="hy-AM"/>
              </w:rPr>
              <w:t>литр</w:t>
            </w:r>
            <w:r w:rsidRPr="00F15BB7">
              <w:rPr>
                <w:rFonts w:ascii="GHEA Grapalat" w:hAnsi="GHEA Grapalat"/>
                <w:color w:val="FF0000"/>
                <w:sz w:val="18"/>
                <w:szCs w:val="18"/>
                <w:lang w:val="hy-AM"/>
              </w:rPr>
              <w:t xml:space="preserve"> </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контейнер</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масса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считать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13277-79</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читаемый</w:t>
            </w:r>
            <w:r w:rsidRPr="00F15BB7">
              <w:rPr>
                <w:rFonts w:ascii="GHEA Grapalat" w:hAnsi="GHEA Grapalat"/>
                <w:color w:val="000000"/>
                <w:sz w:val="18"/>
                <w:szCs w:val="18"/>
                <w:lang w:val="hy-AM"/>
              </w:rPr>
              <w:t>: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lastRenderedPageBreak/>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 меньшей мере</w:t>
            </w:r>
            <w:r w:rsidRPr="00F15BB7">
              <w:rPr>
                <w:rFonts w:ascii="GHEA Grapalat" w:hAnsi="GHEA Grapalat"/>
                <w:color w:val="000000"/>
                <w:sz w:val="18"/>
                <w:szCs w:val="18"/>
                <w:lang w:val="hy-AM"/>
              </w:rPr>
              <w:t>50</w:t>
            </w:r>
            <w:r w:rsidRPr="00F15BB7">
              <w:rPr>
                <w:rFonts w:ascii="GHEA Grapalat" w:hAnsi="GHEA Grapalat" w:cs="Sylfaen"/>
                <w:color w:val="000000"/>
                <w:sz w:val="18"/>
                <w:szCs w:val="18"/>
                <w:lang w:val="hy-AM"/>
              </w:rPr>
              <w:t>минута</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800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800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15551600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Йогурт</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lang w:val="hy-AM"/>
              </w:rPr>
            </w:pPr>
            <w:r w:rsidRPr="00F15BB7">
              <w:rPr>
                <w:rFonts w:ascii="GHEA Grapalat" w:hAnsi="GHEA Grapalat"/>
                <w:sz w:val="18"/>
                <w:szCs w:val="18"/>
                <w:lang w:val="hy-AM"/>
              </w:rPr>
              <w:t>Из свежего коровьего молока, содержание жира не менее 3%.</w:t>
            </w:r>
            <w:r w:rsidRPr="00F15BB7">
              <w:rPr>
                <w:rFonts w:ascii="GHEA Grapalat" w:hAnsi="GHEA Grapalat" w:cs="Sylfaen"/>
                <w:color w:val="000000"/>
                <w:sz w:val="18"/>
                <w:szCs w:val="18"/>
                <w:lang w:val="hy-AM"/>
              </w:rPr>
              <w:t>Йогурт: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АСТ</w:t>
            </w:r>
            <w:r w:rsidRPr="00F15BB7">
              <w:rPr>
                <w:rFonts w:ascii="GHEA Grapalat" w:hAnsi="GHEA Grapalat"/>
                <w:color w:val="000000"/>
                <w:sz w:val="18"/>
                <w:szCs w:val="18"/>
                <w:lang w:val="hy-AM"/>
              </w:rPr>
              <w:t>120-2005</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данные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стандартный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индикаторы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Безупречный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свежий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готовый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свежий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полученный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плотный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соус</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чистый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молочная кислота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вкус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запахом</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без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сторона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вкус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запах</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цвет</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молочно-белый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кремового цвета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даже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весь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оптом</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масло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массивный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часть</w:t>
            </w:r>
            <w:r w:rsidRPr="00F15BB7">
              <w:rPr>
                <w:rFonts w:ascii="GHEA Grapalat" w:hAnsi="GHEA Grapalat"/>
                <w:color w:val="000000"/>
                <w:sz w:val="18"/>
                <w:szCs w:val="18"/>
                <w:lang w:val="hy-AM"/>
              </w:rPr>
              <w:t>3,2%-</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кислотность</w:t>
            </w:r>
            <w:r w:rsidRPr="00F15BB7">
              <w:rPr>
                <w:rFonts w:ascii="GHEA Grapalat" w:hAnsi="GHEA Grapalat"/>
                <w:color w:val="000000"/>
                <w:sz w:val="18"/>
                <w:szCs w:val="18"/>
                <w:lang w:val="hy-AM"/>
              </w:rPr>
              <w:t>(90-140)°Т,</w:t>
            </w:r>
            <w:r w:rsidRPr="00F15BB7">
              <w:rPr>
                <w:rFonts w:ascii="GHEA Grapalat" w:hAnsi="GHEA Grapalat" w:cs="Sylfaen"/>
                <w:color w:val="000000"/>
                <w:sz w:val="18"/>
                <w:szCs w:val="18"/>
                <w:lang w:val="hy-AM"/>
              </w:rPr>
              <w:t>сухой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материалы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массивный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часть</w:t>
            </w:r>
            <w:r w:rsidRPr="00F15BB7">
              <w:rPr>
                <w:rFonts w:ascii="GHEA Grapalat" w:hAnsi="GHEA Grapalat"/>
                <w:color w:val="000000"/>
                <w:sz w:val="18"/>
                <w:szCs w:val="18"/>
                <w:lang w:val="hy-AM"/>
              </w:rPr>
              <w:t>` 8,1%-</w:t>
            </w:r>
            <w:r w:rsidRPr="00F15BB7">
              <w:rPr>
                <w:rFonts w:ascii="GHEA Grapalat" w:hAnsi="GHEA Grapalat" w:cs="Sylfaen"/>
                <w:color w:val="000000"/>
                <w:sz w:val="18"/>
                <w:szCs w:val="18"/>
                <w:lang w:val="hy-AM"/>
              </w:rPr>
              <w:t>от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плотность: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смесь</w:t>
            </w:r>
            <w:r w:rsidRPr="00F15BB7">
              <w:rPr>
                <w:rFonts w:ascii="GHEA Grapalat" w:hAnsi="GHEA Grapalat"/>
                <w:color w:val="000000"/>
                <w:sz w:val="18"/>
                <w:szCs w:val="18"/>
                <w:lang w:val="hy-AM"/>
              </w:rPr>
              <w:t>/200С</w:t>
            </w:r>
            <w:r w:rsidRPr="00F15BB7">
              <w:rPr>
                <w:rFonts w:ascii="GHEA Grapalat" w:hAnsi="GHEA Grapalat" w:cs="Sylfaen"/>
                <w:color w:val="000000"/>
                <w:sz w:val="18"/>
                <w:szCs w:val="18"/>
                <w:lang w:val="hy-AM"/>
              </w:rPr>
              <w:t>при данных обстоятельствах</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1028</w:t>
            </w:r>
            <w:r w:rsidRPr="00F15BB7">
              <w:rPr>
                <w:rFonts w:ascii="GHEA Grapalat" w:hAnsi="GHEA Grapalat" w:cs="Sylfaen"/>
                <w:color w:val="000000"/>
                <w:sz w:val="18"/>
                <w:szCs w:val="18"/>
                <w:lang w:val="hy-AM"/>
              </w:rPr>
              <w:t>с</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см</w:t>
            </w:r>
            <w:r w:rsidRPr="00F15BB7">
              <w:rPr>
                <w:rFonts w:ascii="GHEA Grapalat" w:hAnsi="GHEA Grapalat"/>
                <w:color w:val="000000"/>
                <w:sz w:val="18"/>
                <w:szCs w:val="18"/>
                <w:lang w:val="hy-AM"/>
              </w:rPr>
              <w:t>3,</w:t>
            </w:r>
            <w:r w:rsidRPr="00F15BB7">
              <w:rPr>
                <w:rFonts w:ascii="GHEA Grapalat" w:hAnsi="GHEA Grapalat" w:cs="Sylfaen"/>
                <w:b/>
                <w:color w:val="FF0000"/>
                <w:sz w:val="18"/>
                <w:szCs w:val="18"/>
                <w:lang w:val="hy-AM"/>
              </w:rPr>
              <w:t>упаковка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завод 920 г-</w:t>
            </w:r>
            <w:r w:rsidRPr="00F15BB7">
              <w:rPr>
                <w:rFonts w:ascii="GHEA Grapalat" w:hAnsi="GHEA Grapalat"/>
                <w:b/>
                <w:color w:val="FF0000"/>
                <w:sz w:val="18"/>
                <w:szCs w:val="18"/>
                <w:lang w:val="hy-AM"/>
              </w:rPr>
              <w:t>1000</w:t>
            </w:r>
            <w:r w:rsidRPr="00F15BB7">
              <w:rPr>
                <w:rFonts w:ascii="GHEA Grapalat" w:hAnsi="GHEA Grapalat" w:cs="Sylfaen"/>
                <w:b/>
                <w:color w:val="FF0000"/>
                <w:sz w:val="18"/>
                <w:szCs w:val="18"/>
                <w:lang w:val="hy-AM"/>
              </w:rPr>
              <w:t>с</w:t>
            </w:r>
            <w:r w:rsidRPr="00F15BB7">
              <w:rPr>
                <w:rFonts w:ascii="GHEA Grapalat" w:hAnsi="GHEA Grapalat"/>
                <w:b/>
                <w:color w:val="FF0000"/>
                <w:sz w:val="18"/>
                <w:szCs w:val="18"/>
                <w:lang w:val="hy-AM"/>
              </w:rPr>
              <w:t>, /</w:t>
            </w:r>
            <w:r w:rsidRPr="00F15BB7">
              <w:rPr>
                <w:rFonts w:ascii="GHEA Grapalat" w:hAnsi="GHEA Grapalat" w:cs="Sylfaen"/>
                <w:b/>
                <w:color w:val="FF0000"/>
                <w:sz w:val="18"/>
                <w:szCs w:val="18"/>
                <w:lang w:val="hy-AM"/>
              </w:rPr>
              <w:t>без</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контейнер</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масса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считать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герметичный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закрыто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крышкой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производство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того дня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10</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90%:</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 xml:space="preserve">в </w:t>
            </w:r>
            <w:r w:rsidRPr="00F15BB7">
              <w:rPr>
                <w:rFonts w:ascii="GHEA Grapalat" w:hAnsi="GHEA Grapalat" w:cs="Sylfaen"/>
                <w:color w:val="000000"/>
                <w:sz w:val="18"/>
                <w:szCs w:val="18"/>
                <w:lang w:val="hy-AM"/>
              </w:rPr>
              <w:lastRenderedPageBreak/>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&lt;&lt;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&gt;&gt;</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Примечание: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читаемый</w:t>
            </w:r>
            <w:r w:rsidRPr="00F15BB7">
              <w:rPr>
                <w:rFonts w:ascii="GHEA Grapalat" w:hAnsi="GHEA Grapalat"/>
                <w:color w:val="000000"/>
                <w:sz w:val="18"/>
                <w:szCs w:val="18"/>
                <w:lang w:val="hy-AM"/>
              </w:rPr>
              <w:t>: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1200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1200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15512000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Сметана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безупречный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содержание жира</w:t>
            </w:r>
            <w:r w:rsidRPr="00F15BB7">
              <w:rPr>
                <w:rFonts w:ascii="GHEA Grapalat" w:hAnsi="GHEA Grapalat"/>
                <w:color w:val="000000"/>
                <w:sz w:val="18"/>
                <w:szCs w:val="18"/>
                <w:lang w:val="hy-AM"/>
              </w:rPr>
              <w:t>` 18 %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olor w:val="FF0000"/>
                <w:sz w:val="18"/>
                <w:szCs w:val="18"/>
                <w:lang w:val="hy-AM"/>
              </w:rPr>
              <w:t xml:space="preserve"> </w:t>
            </w:r>
            <w:r w:rsidRPr="00F15BB7">
              <w:rPr>
                <w:rFonts w:ascii="GHEA Grapalat" w:hAnsi="GHEA Grapalat" w:cs="Sylfaen"/>
                <w:color w:val="FF0000"/>
                <w:sz w:val="18"/>
                <w:szCs w:val="18"/>
                <w:lang w:val="hy-AM"/>
              </w:rPr>
              <w:t>высокий</w:t>
            </w:r>
            <w:r w:rsidRPr="00F15BB7">
              <w:rPr>
                <w:rFonts w:ascii="GHEA Grapalat" w:hAnsi="GHEA Grapalat"/>
                <w:color w:val="FF0000"/>
                <w:sz w:val="18"/>
                <w:szCs w:val="18"/>
                <w:lang w:val="hy-AM"/>
              </w:rPr>
              <w:t>,</w:t>
            </w:r>
            <w:r w:rsidRPr="00F15BB7">
              <w:rPr>
                <w:rFonts w:ascii="GHEA Grapalat" w:hAnsi="GHEA Grapalat" w:cs="Sylfaen"/>
                <w:color w:val="000000"/>
                <w:sz w:val="18"/>
                <w:szCs w:val="18"/>
                <w:lang w:val="hy-AM"/>
              </w:rPr>
              <w:t>кислотность</w:t>
            </w:r>
            <w:r w:rsidRPr="00F15BB7">
              <w:rPr>
                <w:rFonts w:ascii="GHEA Grapalat" w:hAnsi="GHEA Grapalat"/>
                <w:color w:val="000000"/>
                <w:sz w:val="18"/>
                <w:szCs w:val="18"/>
                <w:lang w:val="hy-AM"/>
              </w:rPr>
              <w:t>` 65-100 0T</w:t>
            </w:r>
            <w:r w:rsidRPr="00F15BB7">
              <w:rPr>
                <w:rFonts w:ascii="GHEA Grapalat" w:hAnsi="GHEA Grapalat"/>
                <w:b/>
                <w:color w:val="FF0000"/>
                <w:sz w:val="18"/>
                <w:szCs w:val="18"/>
                <w:lang w:val="hy-AM"/>
              </w:rPr>
              <w:t>,</w:t>
            </w:r>
            <w:r w:rsidRPr="00F15BB7">
              <w:rPr>
                <w:rFonts w:ascii="GHEA Grapalat" w:hAnsi="GHEA Grapalat" w:cs="Sylfaen"/>
                <w:b/>
                <w:color w:val="FF0000"/>
                <w:sz w:val="18"/>
                <w:szCs w:val="18"/>
                <w:lang w:val="hy-AM"/>
              </w:rPr>
              <w:t>упаковка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фабрика:</w:t>
            </w:r>
            <w:r w:rsidRPr="00F15BB7">
              <w:rPr>
                <w:rFonts w:ascii="GHEA Grapalat" w:hAnsi="GHEA Grapalat"/>
                <w:b/>
                <w:color w:val="FF0000"/>
                <w:sz w:val="18"/>
                <w:szCs w:val="18"/>
                <w:lang w:val="hy-AM"/>
              </w:rPr>
              <w:t xml:space="preserve">  400-1</w:t>
            </w:r>
            <w:r w:rsidRPr="00F15BB7">
              <w:rPr>
                <w:rFonts w:ascii="GHEA Grapalat" w:hAnsi="GHEA Grapalat" w:cs="Sylfaen"/>
                <w:b/>
                <w:color w:val="FF0000"/>
                <w:sz w:val="18"/>
                <w:szCs w:val="18"/>
                <w:lang w:val="hy-AM"/>
              </w:rPr>
              <w:t>000 г</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герметичный</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закрыто</w:t>
            </w:r>
            <w:r w:rsidRPr="00F15BB7">
              <w:rPr>
                <w:rFonts w:ascii="GHEA Grapalat" w:hAnsi="GHEA Grapalat"/>
                <w:b/>
                <w:color w:val="FF0000"/>
                <w:sz w:val="18"/>
                <w:szCs w:val="18"/>
                <w:lang w:val="hy-AM"/>
              </w:rPr>
              <w:t>/</w:t>
            </w:r>
            <w:r w:rsidRPr="00F15BB7">
              <w:rPr>
                <w:rFonts w:ascii="GHEA Grapalat" w:hAnsi="GHEA Grapalat" w:cs="Sylfaen"/>
                <w:b/>
                <w:color w:val="FF0000"/>
                <w:sz w:val="18"/>
                <w:szCs w:val="18"/>
                <w:lang w:val="hy-AM"/>
              </w:rPr>
              <w:t>без</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контейнер</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масса</w:t>
            </w:r>
            <w:r w:rsidRPr="00F15BB7">
              <w:rPr>
                <w:rFonts w:ascii="GHEA Grapalat" w:hAnsi="GHEA Grapalat"/>
                <w:b/>
                <w:color w:val="FF0000"/>
                <w:sz w:val="18"/>
                <w:szCs w:val="18"/>
                <w:lang w:val="hy-AM"/>
              </w:rPr>
              <w:t xml:space="preserve"> </w:t>
            </w:r>
            <w:r w:rsidRPr="00F15BB7">
              <w:rPr>
                <w:rFonts w:ascii="GHEA Grapalat" w:hAnsi="GHEA Grapalat" w:cs="Sylfaen"/>
                <w:b/>
                <w:color w:val="FF0000"/>
                <w:sz w:val="18"/>
                <w:szCs w:val="18"/>
                <w:lang w:val="hy-AM"/>
              </w:rPr>
              <w:t>считать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производство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 того дня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7</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Действительность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90%:</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31452-2012</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эквивалент.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lastRenderedPageBreak/>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&lt;&lt;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&gt;&gt;</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читаемый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40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40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15542100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Творог</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lang w:val="hy-AM"/>
              </w:rPr>
            </w:pPr>
            <w:r w:rsidRPr="00F15BB7">
              <w:rPr>
                <w:rFonts w:ascii="GHEA Grapalat" w:hAnsi="GHEA Grapalat" w:cs="Sylfaen"/>
                <w:color w:val="000000"/>
                <w:sz w:val="18"/>
                <w:szCs w:val="18"/>
                <w:lang w:val="hy-AM"/>
              </w:rPr>
              <w:t>Творог</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корова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безупречный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из молока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масло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содержание</w:t>
            </w:r>
            <w:r w:rsidRPr="00F15BB7">
              <w:rPr>
                <w:rFonts w:ascii="GHEA Grapalat" w:hAnsi="GHEA Grapalat"/>
                <w:color w:val="000000"/>
                <w:sz w:val="18"/>
                <w:szCs w:val="18"/>
                <w:lang w:val="hy-AM"/>
              </w:rPr>
              <w:t xml:space="preserve">  9%</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более</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кислотность</w:t>
            </w:r>
            <w:r w:rsidRPr="00F15BB7">
              <w:rPr>
                <w:rFonts w:ascii="GHEA Grapalat" w:hAnsi="GHEA Grapalat"/>
                <w:color w:val="000000"/>
                <w:sz w:val="18"/>
                <w:szCs w:val="18"/>
                <w:lang w:val="hy-AM"/>
              </w:rPr>
              <w:t>` 210-240</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Т,</w:t>
            </w:r>
            <w:r w:rsidRPr="00F15BB7">
              <w:rPr>
                <w:rFonts w:ascii="GHEA Grapalat" w:hAnsi="GHEA Grapalat" w:cs="Sylfaen"/>
                <w:b/>
                <w:color w:val="000000" w:themeColor="text1"/>
                <w:sz w:val="18"/>
                <w:szCs w:val="18"/>
                <w:lang w:val="hy-AM"/>
              </w:rPr>
              <w:t>упаковка</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фабрика</w:t>
            </w:r>
            <w:r w:rsidRPr="00F15BB7">
              <w:rPr>
                <w:rFonts w:ascii="GHEA Grapalat" w:hAnsi="GHEA Grapalat"/>
                <w:b/>
                <w:color w:val="000000" w:themeColor="text1"/>
                <w:sz w:val="18"/>
                <w:szCs w:val="18"/>
                <w:lang w:val="hy-AM"/>
              </w:rPr>
              <w:t>,</w:t>
            </w:r>
            <w:r w:rsidRPr="00F15BB7">
              <w:rPr>
                <w:rFonts w:ascii="GHEA Grapalat" w:hAnsi="GHEA Grapalat" w:cs="Sylfaen"/>
                <w:b/>
                <w:color w:val="000000" w:themeColor="text1"/>
                <w:sz w:val="18"/>
                <w:szCs w:val="18"/>
                <w:lang w:val="hy-AM"/>
              </w:rPr>
              <w:t>От 180 г до 400 г</w:t>
            </w:r>
            <w:r w:rsidRPr="00F15BB7">
              <w:rPr>
                <w:rFonts w:ascii="GHEA Grapalat" w:hAnsi="GHEA Grapalat"/>
                <w:color w:val="000000" w:themeColor="text1"/>
                <w:sz w:val="18"/>
                <w:szCs w:val="18"/>
                <w:lang w:val="hy-AM"/>
              </w:rPr>
              <w:t>г или 1000 г,</w:t>
            </w:r>
            <w:r w:rsidRPr="00F15BB7">
              <w:rPr>
                <w:rFonts w:ascii="GHEA Grapalat" w:hAnsi="GHEA Grapalat" w:cs="Sylfaen"/>
                <w:b/>
                <w:color w:val="000000" w:themeColor="text1"/>
                <w:sz w:val="18"/>
                <w:szCs w:val="18"/>
                <w:lang w:val="hy-AM"/>
              </w:rPr>
              <w:t>герметичный</w:t>
            </w:r>
            <w:r w:rsidRPr="00F15BB7">
              <w:rPr>
                <w:rFonts w:ascii="GHEA Grapalat" w:hAnsi="GHEA Grapalat"/>
                <w:b/>
                <w:color w:val="000000" w:themeColor="text1"/>
                <w:sz w:val="18"/>
                <w:szCs w:val="18"/>
                <w:lang w:val="hy-AM"/>
              </w:rPr>
              <w:t xml:space="preserve"> </w:t>
            </w:r>
            <w:r w:rsidRPr="00F15BB7">
              <w:rPr>
                <w:rFonts w:ascii="GHEA Grapalat" w:hAnsi="GHEA Grapalat" w:cs="Sylfaen"/>
                <w:b/>
                <w:color w:val="000000" w:themeColor="text1"/>
                <w:sz w:val="18"/>
                <w:szCs w:val="18"/>
                <w:lang w:val="hy-AM"/>
              </w:rPr>
              <w:t>упакованный</w:t>
            </w:r>
            <w:r w:rsidRPr="00F15BB7">
              <w:rPr>
                <w:rFonts w:ascii="GHEA Grapalat" w:hAnsi="GHEA Grapalat"/>
                <w:color w:val="000000" w:themeColor="text1"/>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ГОСТ</w:t>
            </w:r>
            <w:r w:rsidRPr="00F15BB7">
              <w:rPr>
                <w:rFonts w:ascii="GHEA Grapalat" w:hAnsi="GHEA Grapalat"/>
                <w:color w:val="000000"/>
                <w:sz w:val="18"/>
                <w:szCs w:val="18"/>
                <w:lang w:val="hy-AM"/>
              </w:rPr>
              <w:t>31453-2013</w:t>
            </w:r>
            <w:r w:rsidRPr="00F15BB7">
              <w:rPr>
                <w:rFonts w:ascii="GHEA Grapalat" w:hAnsi="GHEA Grapalat" w:cs="Tahoma"/>
                <w:color w:val="000000"/>
                <w:sz w:val="18"/>
                <w:szCs w:val="18"/>
                <w:lang w:val="hy-AM"/>
              </w:rPr>
              <w:t>Возможности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остаточный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данный момент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меньше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чем</w:t>
            </w:r>
            <w:r w:rsidRPr="00F15BB7">
              <w:rPr>
                <w:rFonts w:ascii="GHEA Grapalat" w:hAnsi="GHEA Grapalat"/>
                <w:color w:val="000000"/>
                <w:sz w:val="18"/>
                <w:szCs w:val="18"/>
                <w:lang w:val="hy-AM"/>
              </w:rPr>
              <w:t xml:space="preserve">90%: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к продукту</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обязательный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условия: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соответствующий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2013</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Октябрь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67</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Молоко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молочные продукты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033/2013)</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в соответствии с</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880</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 xml:space="preserve">021/2011),  </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Декабрь</w:t>
            </w:r>
            <w:r w:rsidRPr="00F15BB7">
              <w:rPr>
                <w:rFonts w:ascii="GHEA Grapalat" w:hAnsi="GHEA Grapalat"/>
                <w:color w:val="000000"/>
                <w:sz w:val="18"/>
                <w:szCs w:val="18"/>
                <w:lang w:val="hy-AM"/>
              </w:rPr>
              <w:t>9-</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881</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его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частично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022/2011),</w:t>
            </w:r>
            <w:r w:rsidRPr="00F15BB7">
              <w:rPr>
                <w:rFonts w:ascii="GHEA Grapalat" w:hAnsi="GHEA Grapalat" w:cs="Sylfaen"/>
                <w:color w:val="000000"/>
                <w:sz w:val="18"/>
                <w:szCs w:val="18"/>
                <w:lang w:val="hy-AM"/>
              </w:rPr>
              <w:t>Евразийский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экономический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совет</w:t>
            </w:r>
            <w:r w:rsidRPr="00F15BB7">
              <w:rPr>
                <w:rFonts w:ascii="GHEA Grapalat" w:hAnsi="GHEA Grapalat"/>
                <w:color w:val="000000"/>
                <w:sz w:val="18"/>
                <w:szCs w:val="18"/>
                <w:lang w:val="hy-AM"/>
              </w:rPr>
              <w:t>2012</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Июль</w:t>
            </w:r>
            <w:r w:rsidRPr="00F15BB7">
              <w:rPr>
                <w:rFonts w:ascii="GHEA Grapalat" w:hAnsi="GHEA Grapalat"/>
                <w:color w:val="000000"/>
                <w:sz w:val="18"/>
                <w:szCs w:val="18"/>
                <w:lang w:val="hy-AM"/>
              </w:rPr>
              <w:t>20-</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58</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одобренный</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Пищевая ценность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добавки</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ароматизаторы</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технологический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вспомогательный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означает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представлено</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требования</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029/2012),</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союз</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комиссия</w:t>
            </w:r>
            <w:r w:rsidRPr="00F15BB7">
              <w:rPr>
                <w:rFonts w:ascii="GHEA Grapalat" w:hAnsi="GHEA Grapalat"/>
                <w:color w:val="000000"/>
                <w:sz w:val="18"/>
                <w:szCs w:val="18"/>
                <w:lang w:val="hy-AM"/>
              </w:rPr>
              <w:t>2011</w:t>
            </w:r>
            <w:r w:rsidRPr="00F15BB7">
              <w:rPr>
                <w:rFonts w:ascii="GHEA Grapalat" w:hAnsi="GHEA Grapalat" w:cs="Sylfaen"/>
                <w:color w:val="000000"/>
                <w:sz w:val="18"/>
                <w:szCs w:val="18"/>
                <w:lang w:val="hy-AM"/>
              </w:rPr>
              <w:t>год</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Август</w:t>
            </w:r>
            <w:r w:rsidRPr="00F15BB7">
              <w:rPr>
                <w:rFonts w:ascii="GHEA Grapalat" w:hAnsi="GHEA Grapalat"/>
                <w:color w:val="000000"/>
                <w:sz w:val="18"/>
                <w:szCs w:val="18"/>
                <w:lang w:val="hy-AM"/>
              </w:rPr>
              <w:t>16-</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число</w:t>
            </w:r>
            <w:r w:rsidRPr="00F15BB7">
              <w:rPr>
                <w:rFonts w:ascii="GHEA Grapalat" w:hAnsi="GHEA Grapalat"/>
                <w:color w:val="000000"/>
                <w:sz w:val="18"/>
                <w:szCs w:val="18"/>
                <w:lang w:val="hy-AM"/>
              </w:rPr>
              <w:t>769</w:t>
            </w:r>
            <w:r w:rsidRPr="00F15BB7">
              <w:rPr>
                <w:rFonts w:ascii="GHEA Grapalat" w:hAnsi="GHEA Grapalat" w:cs="Sylfaen"/>
                <w:color w:val="000000"/>
                <w:sz w:val="18"/>
                <w:szCs w:val="18"/>
                <w:lang w:val="hy-AM"/>
              </w:rPr>
              <w:t>по решению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принял</w:t>
            </w:r>
            <w:r w:rsidRPr="00F15BB7">
              <w:rPr>
                <w:rFonts w:ascii="GHEA Grapalat" w:hAnsi="GHEA Grapalat"/>
                <w:color w:val="000000"/>
                <w:sz w:val="18"/>
                <w:szCs w:val="18"/>
                <w:lang w:val="hy-AM"/>
              </w:rPr>
              <w:t xml:space="preserve"> </w:t>
            </w:r>
            <w:r w:rsidRPr="00F15BB7">
              <w:rPr>
                <w:rFonts w:ascii="GHEA Grapalat" w:hAnsi="GHEA Grapalat" w:cs="Arial AM"/>
                <w:color w:val="000000"/>
                <w:sz w:val="18"/>
                <w:szCs w:val="18"/>
                <w:lang w:val="hy-AM"/>
              </w:rPr>
              <w:t>"</w:t>
            </w:r>
            <w:r w:rsidRPr="00F15BB7">
              <w:rPr>
                <w:rFonts w:ascii="GHEA Grapalat" w:hAnsi="GHEA Grapalat" w:cs="Sylfaen"/>
                <w:color w:val="000000"/>
                <w:sz w:val="18"/>
                <w:szCs w:val="18"/>
                <w:lang w:val="hy-AM"/>
              </w:rPr>
              <w:t>Упаковка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s="Arial AM"/>
                <w:color w:val="000000"/>
                <w:sz w:val="18"/>
                <w:szCs w:val="18"/>
                <w:lang w:val="hy-AM"/>
              </w:rPr>
              <w:t>»</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Таможня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ТС</w:t>
            </w:r>
            <w:r w:rsidRPr="00F15BB7">
              <w:rPr>
                <w:rFonts w:ascii="GHEA Grapalat" w:hAnsi="GHEA Grapalat"/>
                <w:color w:val="000000"/>
                <w:sz w:val="18"/>
                <w:szCs w:val="18"/>
                <w:lang w:val="hy-AM"/>
              </w:rPr>
              <w:t>005/2011)</w:t>
            </w:r>
            <w:r w:rsidRPr="00F15BB7">
              <w:rPr>
                <w:rFonts w:ascii="GHEA Grapalat" w:hAnsi="GHEA Grapalat" w:cs="Sylfaen"/>
                <w:color w:val="000000"/>
                <w:sz w:val="18"/>
                <w:szCs w:val="18"/>
                <w:lang w:val="hy-AM"/>
              </w:rPr>
              <w:t>правила</w:t>
            </w:r>
            <w:r w:rsidRPr="00F15BB7">
              <w:rPr>
                <w:rFonts w:ascii="GHEA Grapalat" w:hAnsi="GHEA Grapalat"/>
                <w:color w:val="000000"/>
                <w:sz w:val="18"/>
                <w:szCs w:val="18"/>
                <w:lang w:val="hy-AM"/>
              </w:rPr>
              <w:t>, &lt;&lt;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безопасность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w:t>
            </w:r>
            <w:r w:rsidRPr="00F15BB7">
              <w:rPr>
                <w:rFonts w:ascii="GHEA Grapalat" w:hAnsi="GHEA Grapalat"/>
                <w:color w:val="000000"/>
                <w:sz w:val="18"/>
                <w:szCs w:val="18"/>
                <w:lang w:val="hy-AM"/>
              </w:rPr>
              <w:t>&gt;&gt;</w:t>
            </w:r>
            <w:r w:rsidRPr="00F15BB7">
              <w:rPr>
                <w:rFonts w:ascii="GHEA Grapalat" w:hAnsi="GHEA Grapalat" w:cs="Sylfaen"/>
                <w:color w:val="000000"/>
                <w:sz w:val="18"/>
                <w:szCs w:val="18"/>
                <w:lang w:val="hy-AM"/>
              </w:rPr>
              <w:t>Армения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закон</w:t>
            </w:r>
            <w:r w:rsidRPr="00F15BB7">
              <w:rPr>
                <w:rFonts w:ascii="GHEA Grapalat" w:hAnsi="GHEA Grapalat"/>
                <w:color w:val="000000"/>
                <w:sz w:val="18"/>
                <w:szCs w:val="18"/>
                <w:lang w:val="hy-AM"/>
              </w:rPr>
              <w:t xml:space="preserve"> </w:t>
            </w:r>
            <w:r w:rsidRPr="00F15BB7">
              <w:rPr>
                <w:rFonts w:ascii="GHEA Grapalat" w:hAnsi="GHEA Grapalat" w:cs="Tahoma"/>
                <w:color w:val="000000"/>
                <w:sz w:val="18"/>
                <w:szCs w:val="18"/>
                <w:lang w:val="hy-AM"/>
              </w:rPr>
              <w:t>.</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Маркировка: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читаемый</w:t>
            </w:r>
            <w:r w:rsidRPr="00F15BB7">
              <w:rPr>
                <w:rFonts w:ascii="GHEA Grapalat" w:hAnsi="GHEA Grapalat"/>
                <w:color w:val="000000"/>
                <w:sz w:val="18"/>
                <w:szCs w:val="18"/>
                <w:lang w:val="hy-AM"/>
              </w:rPr>
              <w:t>:</w:t>
            </w:r>
            <w:r w:rsidRPr="00F15BB7">
              <w:rPr>
                <w:rFonts w:ascii="GHEA Grapalat" w:hAnsi="GHEA Grapalat" w:cs="Sylfaen"/>
                <w:color w:val="000000"/>
                <w:sz w:val="18"/>
                <w:szCs w:val="18"/>
                <w:lang w:val="hy-AM"/>
              </w:rPr>
              <w:t>Еда</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технический</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описанию</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или</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поставлять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 условиям</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приложение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придёт</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в случае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непоследовательность</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lastRenderedPageBreak/>
              <w:t>исправление</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крайний срок</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является</w:t>
            </w:r>
            <w:r w:rsidRPr="00F15BB7">
              <w:rPr>
                <w:rFonts w:ascii="GHEA Grapalat" w:hAnsi="GHEA Grapalat"/>
                <w:color w:val="000000"/>
                <w:sz w:val="18"/>
                <w:szCs w:val="18"/>
                <w:lang w:val="hy-AM"/>
              </w:rPr>
              <w:t xml:space="preserve"> </w:t>
            </w:r>
            <w:r w:rsidRPr="00F15BB7">
              <w:rPr>
                <w:rFonts w:ascii="GHEA Grapalat" w:hAnsi="GHEA Grapalat" w:cs="Sylfaen"/>
                <w:color w:val="000000"/>
                <w:sz w:val="18"/>
                <w:szCs w:val="18"/>
                <w:lang w:val="hy-AM"/>
              </w:rPr>
              <w:t>определенный</w:t>
            </w:r>
            <w:r w:rsidRPr="00F15BB7">
              <w:rPr>
                <w:rFonts w:ascii="GHEA Grapalat" w:hAnsi="GHEA Grapalat"/>
                <w:color w:val="000000"/>
                <w:sz w:val="18"/>
                <w:szCs w:val="18"/>
                <w:lang w:val="hy-AM"/>
              </w:rPr>
              <w:t>1</w:t>
            </w:r>
            <w:r w:rsidRPr="00F15BB7">
              <w:rPr>
                <w:rFonts w:ascii="GHEA Grapalat" w:hAnsi="GHEA Grapalat" w:cs="Sylfaen"/>
                <w:color w:val="000000"/>
                <w:sz w:val="18"/>
                <w:szCs w:val="18"/>
                <w:lang w:val="hy-AM"/>
              </w:rPr>
              <w:t>день</w:t>
            </w:r>
            <w:r w:rsidRPr="00F15BB7">
              <w:rPr>
                <w:rFonts w:ascii="GHEA Grapalat" w:hAnsi="GHEA Grapalat"/>
                <w:color w:val="000000"/>
                <w:sz w:val="18"/>
                <w:szCs w:val="18"/>
                <w:lang w:val="hy-AM"/>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000000" w:fill="FFFFFF"/>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100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03221420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Цветная капуста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Цветная капуста</w:t>
            </w:r>
            <w:r w:rsidRPr="00F15BB7">
              <w:rPr>
                <w:rFonts w:ascii="GHEA Grapalat" w:hAnsi="GHEA Grapalat"/>
                <w:sz w:val="18"/>
                <w:szCs w:val="18"/>
              </w:rPr>
              <w:t xml:space="preserve"> </w:t>
            </w:r>
            <w:r w:rsidRPr="00F15BB7">
              <w:rPr>
                <w:rFonts w:ascii="GHEA Grapalat" w:hAnsi="GHEA Grapalat" w:cs="Sylfaen"/>
                <w:sz w:val="18"/>
                <w:szCs w:val="18"/>
              </w:rPr>
              <w:t>головы</w:t>
            </w:r>
            <w:r w:rsidRPr="00F15BB7">
              <w:rPr>
                <w:rFonts w:ascii="GHEA Grapalat" w:hAnsi="GHEA Grapalat"/>
                <w:sz w:val="18"/>
                <w:szCs w:val="18"/>
              </w:rPr>
              <w:t xml:space="preserve"> </w:t>
            </w:r>
            <w:r w:rsidRPr="00F15BB7">
              <w:rPr>
                <w:rFonts w:ascii="GHEA Grapalat" w:hAnsi="GHEA Grapalat" w:cs="Sylfaen"/>
                <w:sz w:val="18"/>
                <w:szCs w:val="18"/>
              </w:rPr>
              <w:t>свежий</w:t>
            </w:r>
            <w:r w:rsidRPr="00F15BB7">
              <w:rPr>
                <w:rFonts w:ascii="GHEA Grapalat" w:hAnsi="GHEA Grapalat"/>
                <w:sz w:val="18"/>
                <w:szCs w:val="18"/>
              </w:rPr>
              <w:t>,</w:t>
            </w:r>
            <w:r w:rsidRPr="00F15BB7">
              <w:rPr>
                <w:rFonts w:ascii="GHEA Grapalat" w:hAnsi="GHEA Grapalat" w:cs="Sylfaen"/>
                <w:sz w:val="18"/>
                <w:szCs w:val="18"/>
              </w:rPr>
              <w:t>чистый</w:t>
            </w:r>
            <w:r w:rsidRPr="00F15BB7">
              <w:rPr>
                <w:rFonts w:ascii="GHEA Grapalat" w:hAnsi="GHEA Grapalat"/>
                <w:sz w:val="18"/>
                <w:szCs w:val="18"/>
              </w:rPr>
              <w:t>,</w:t>
            </w:r>
            <w:r w:rsidRPr="00F15BB7">
              <w:rPr>
                <w:rFonts w:ascii="GHEA Grapalat" w:hAnsi="GHEA Grapalat" w:cs="Sylfaen"/>
                <w:sz w:val="18"/>
                <w:szCs w:val="18"/>
              </w:rPr>
              <w:t>полный</w:t>
            </w:r>
            <w:r w:rsidRPr="00F15BB7">
              <w:rPr>
                <w:rFonts w:ascii="GHEA Grapalat" w:hAnsi="GHEA Grapalat"/>
                <w:sz w:val="18"/>
                <w:szCs w:val="18"/>
              </w:rPr>
              <w:t>,</w:t>
            </w:r>
            <w:r w:rsidRPr="00F15BB7">
              <w:rPr>
                <w:rFonts w:ascii="GHEA Grapalat" w:hAnsi="GHEA Grapalat" w:cs="Sylfaen"/>
                <w:sz w:val="18"/>
                <w:szCs w:val="18"/>
              </w:rPr>
              <w:t>белый</w:t>
            </w:r>
            <w:r w:rsidRPr="00F15BB7">
              <w:rPr>
                <w:rFonts w:ascii="GHEA Grapalat" w:hAnsi="GHEA Grapalat"/>
                <w:sz w:val="18"/>
                <w:szCs w:val="18"/>
              </w:rPr>
              <w:t>,</w:t>
            </w:r>
            <w:r w:rsidRPr="00F15BB7">
              <w:rPr>
                <w:rFonts w:ascii="GHEA Grapalat" w:hAnsi="GHEA Grapalat" w:cs="Sylfaen"/>
                <w:sz w:val="18"/>
                <w:szCs w:val="18"/>
              </w:rPr>
              <w:t>без</w:t>
            </w:r>
            <w:r w:rsidRPr="00F15BB7">
              <w:rPr>
                <w:rFonts w:ascii="GHEA Grapalat" w:hAnsi="GHEA Grapalat"/>
                <w:sz w:val="18"/>
                <w:szCs w:val="18"/>
              </w:rPr>
              <w:t xml:space="preserve"> </w:t>
            </w:r>
            <w:r w:rsidRPr="00F15BB7">
              <w:rPr>
                <w:rFonts w:ascii="GHEA Grapalat" w:hAnsi="GHEA Grapalat" w:cs="Sylfaen"/>
                <w:sz w:val="18"/>
                <w:szCs w:val="18"/>
              </w:rPr>
              <w:t>рана</w:t>
            </w:r>
            <w:r w:rsidRPr="00F15BB7">
              <w:rPr>
                <w:rFonts w:ascii="GHEA Grapalat" w:hAnsi="GHEA Grapalat"/>
                <w:sz w:val="18"/>
                <w:szCs w:val="18"/>
              </w:rPr>
              <w:t>,</w:t>
            </w:r>
            <w:r w:rsidRPr="00F15BB7">
              <w:rPr>
                <w:rFonts w:ascii="GHEA Grapalat" w:hAnsi="GHEA Grapalat" w:cs="Sylfaen"/>
                <w:sz w:val="18"/>
                <w:szCs w:val="18"/>
              </w:rPr>
              <w:t>без</w:t>
            </w:r>
            <w:r w:rsidRPr="00F15BB7">
              <w:rPr>
                <w:rFonts w:ascii="GHEA Grapalat" w:hAnsi="GHEA Grapalat"/>
                <w:sz w:val="18"/>
                <w:szCs w:val="18"/>
              </w:rPr>
              <w:t xml:space="preserve"> </w:t>
            </w:r>
            <w:r w:rsidRPr="00F15BB7">
              <w:rPr>
                <w:rFonts w:ascii="GHEA Grapalat" w:hAnsi="GHEA Grapalat" w:cs="Sylfaen"/>
                <w:sz w:val="18"/>
                <w:szCs w:val="18"/>
              </w:rPr>
              <w:t>сторона</w:t>
            </w:r>
            <w:r w:rsidRPr="00F15BB7">
              <w:rPr>
                <w:rFonts w:ascii="GHEA Grapalat" w:hAnsi="GHEA Grapalat"/>
                <w:sz w:val="18"/>
                <w:szCs w:val="18"/>
              </w:rPr>
              <w:t xml:space="preserve"> </w:t>
            </w:r>
            <w:r w:rsidRPr="00F15BB7">
              <w:rPr>
                <w:rFonts w:ascii="GHEA Grapalat" w:hAnsi="GHEA Grapalat" w:cs="Sylfaen"/>
                <w:sz w:val="18"/>
                <w:szCs w:val="18"/>
              </w:rPr>
              <w:t>запахов</w:t>
            </w:r>
            <w:r w:rsidRPr="00F15BB7">
              <w:rPr>
                <w:rFonts w:ascii="GHEA Grapalat" w:hAnsi="GHEA Grapalat"/>
                <w:sz w:val="18"/>
                <w:szCs w:val="18"/>
              </w:rPr>
              <w:t>,</w:t>
            </w:r>
            <w:r w:rsidRPr="00F15BB7">
              <w:rPr>
                <w:rFonts w:ascii="GHEA Grapalat" w:hAnsi="GHEA Grapalat" w:cs="Sylfaen"/>
                <w:sz w:val="18"/>
                <w:szCs w:val="18"/>
              </w:rPr>
              <w:t>ГОСТ</w:t>
            </w:r>
            <w:r w:rsidRPr="00F15BB7">
              <w:rPr>
                <w:rFonts w:ascii="GHEA Grapalat" w:hAnsi="GHEA Grapalat"/>
                <w:sz w:val="18"/>
                <w:szCs w:val="18"/>
              </w:rPr>
              <w:t>33952-2016.</w:t>
            </w:r>
            <w:r w:rsidRPr="00F15BB7">
              <w:rPr>
                <w:rFonts w:ascii="GHEA Grapalat" w:hAnsi="GHEA Grapalat" w:cs="Sylfaen"/>
                <w:sz w:val="18"/>
                <w:szCs w:val="18"/>
              </w:rPr>
              <w:t>Безопасность</w:t>
            </w:r>
            <w:r w:rsidRPr="00F15BB7">
              <w:rPr>
                <w:rFonts w:ascii="GHEA Grapalat" w:hAnsi="GHEA Grapalat"/>
                <w:sz w:val="18"/>
                <w:szCs w:val="18"/>
              </w:rPr>
              <w:t xml:space="preserve"> </w:t>
            </w:r>
            <w:r w:rsidRPr="00F15BB7">
              <w:rPr>
                <w:rFonts w:ascii="GHEA Grapalat" w:hAnsi="GHEA Grapalat" w:cs="Sylfaen"/>
                <w:sz w:val="18"/>
                <w:szCs w:val="18"/>
              </w:rPr>
              <w:t>и</w:t>
            </w:r>
            <w:r w:rsidRPr="00F15BB7">
              <w:rPr>
                <w:rFonts w:ascii="GHEA Grapalat" w:hAnsi="GHEA Grapalat"/>
                <w:sz w:val="18"/>
                <w:szCs w:val="18"/>
              </w:rPr>
              <w:t xml:space="preserve"> </w:t>
            </w:r>
            <w:r w:rsidRPr="00F15BB7">
              <w:rPr>
                <w:rFonts w:ascii="GHEA Grapalat" w:hAnsi="GHEA Grapalat" w:cs="Sylfaen"/>
                <w:sz w:val="18"/>
                <w:szCs w:val="18"/>
              </w:rPr>
              <w:t>маркировка:</w:t>
            </w:r>
            <w:r w:rsidRPr="00F15BB7">
              <w:rPr>
                <w:rFonts w:ascii="GHEA Grapalat" w:hAnsi="GHEA Grapalat"/>
                <w:sz w:val="18"/>
                <w:szCs w:val="18"/>
              </w:rPr>
              <w:t xml:space="preserve"> </w:t>
            </w:r>
            <w:r w:rsidRPr="00F15BB7">
              <w:rPr>
                <w:rFonts w:ascii="GHEA Grapalat" w:hAnsi="GHEA Grapalat" w:cs="Sylfaen"/>
                <w:sz w:val="18"/>
                <w:szCs w:val="18"/>
              </w:rPr>
              <w:t>Таможня</w:t>
            </w:r>
            <w:r w:rsidRPr="00F15BB7">
              <w:rPr>
                <w:rFonts w:ascii="GHEA Grapalat" w:hAnsi="GHEA Grapalat"/>
                <w:sz w:val="18"/>
                <w:szCs w:val="18"/>
              </w:rPr>
              <w:t xml:space="preserve"> </w:t>
            </w:r>
            <w:r w:rsidRPr="00F15BB7">
              <w:rPr>
                <w:rFonts w:ascii="GHEA Grapalat" w:hAnsi="GHEA Grapalat" w:cs="Sylfaen"/>
                <w:sz w:val="18"/>
                <w:szCs w:val="18"/>
              </w:rPr>
              <w:t>ТС</w:t>
            </w:r>
            <w:r w:rsidRPr="00F15BB7">
              <w:rPr>
                <w:rFonts w:ascii="GHEA Grapalat" w:hAnsi="GHEA Grapalat"/>
                <w:sz w:val="18"/>
                <w:szCs w:val="18"/>
              </w:rPr>
              <w:t>021/2011 «</w:t>
            </w:r>
            <w:r w:rsidRPr="00F15BB7">
              <w:rPr>
                <w:rFonts w:ascii="GHEA Grapalat" w:hAnsi="GHEA Grapalat" w:cs="Sylfaen"/>
                <w:sz w:val="18"/>
                <w:szCs w:val="18"/>
              </w:rPr>
              <w:t>Еда</w:t>
            </w:r>
            <w:r w:rsidRPr="00F15BB7">
              <w:rPr>
                <w:rFonts w:ascii="GHEA Grapalat" w:hAnsi="GHEA Grapalat"/>
                <w:sz w:val="18"/>
                <w:szCs w:val="18"/>
              </w:rPr>
              <w:t xml:space="preserve"> </w:t>
            </w:r>
            <w:r w:rsidRPr="00F15BB7">
              <w:rPr>
                <w:rFonts w:ascii="GHEA Grapalat" w:hAnsi="GHEA Grapalat" w:cs="Sylfaen"/>
                <w:sz w:val="18"/>
                <w:szCs w:val="18"/>
              </w:rPr>
              <w:t>безопасность</w:t>
            </w:r>
            <w:r w:rsidRPr="00F15BB7">
              <w:rPr>
                <w:rFonts w:ascii="GHEA Grapalat" w:hAnsi="GHEA Grapalat"/>
                <w:sz w:val="18"/>
                <w:szCs w:val="18"/>
              </w:rPr>
              <w:t xml:space="preserve"> </w:t>
            </w:r>
            <w:r w:rsidRPr="00F15BB7">
              <w:rPr>
                <w:rFonts w:ascii="GHEA Grapalat" w:hAnsi="GHEA Grapalat" w:cs="Sylfaen"/>
                <w:sz w:val="18"/>
                <w:szCs w:val="18"/>
              </w:rPr>
              <w:t>о</w:t>
            </w:r>
            <w:r w:rsidRPr="00F15BB7">
              <w:rPr>
                <w:rFonts w:ascii="GHEA Grapalat" w:hAnsi="GHEA Grapalat"/>
                <w:sz w:val="18"/>
                <w:szCs w:val="18"/>
              </w:rPr>
              <w:t>",</w:t>
            </w:r>
            <w:r w:rsidRPr="00F15BB7">
              <w:rPr>
                <w:rFonts w:ascii="GHEA Grapalat" w:hAnsi="GHEA Grapalat" w:cs="Sylfaen"/>
                <w:sz w:val="18"/>
                <w:szCs w:val="18"/>
              </w:rPr>
              <w:t>Таможня</w:t>
            </w:r>
            <w:r w:rsidRPr="00F15BB7">
              <w:rPr>
                <w:rFonts w:ascii="GHEA Grapalat" w:hAnsi="GHEA Grapalat"/>
                <w:sz w:val="18"/>
                <w:szCs w:val="18"/>
              </w:rPr>
              <w:t xml:space="preserve"> </w:t>
            </w:r>
            <w:r w:rsidRPr="00F15BB7">
              <w:rPr>
                <w:rFonts w:ascii="GHEA Grapalat" w:hAnsi="GHEA Grapalat" w:cs="Sylfaen"/>
                <w:sz w:val="18"/>
                <w:szCs w:val="18"/>
              </w:rPr>
              <w:t>ТС</w:t>
            </w:r>
            <w:r w:rsidRPr="00F15BB7">
              <w:rPr>
                <w:rFonts w:ascii="GHEA Grapalat" w:hAnsi="GHEA Grapalat"/>
                <w:sz w:val="18"/>
                <w:szCs w:val="18"/>
              </w:rPr>
              <w:t>022/2011 «</w:t>
            </w:r>
            <w:r w:rsidRPr="00F15BB7">
              <w:rPr>
                <w:rFonts w:ascii="GHEA Grapalat" w:hAnsi="GHEA Grapalat" w:cs="Sylfaen"/>
                <w:sz w:val="18"/>
                <w:szCs w:val="18"/>
              </w:rPr>
              <w:t>Еда</w:t>
            </w:r>
            <w:r w:rsidRPr="00F15BB7">
              <w:rPr>
                <w:rFonts w:ascii="GHEA Grapalat" w:hAnsi="GHEA Grapalat"/>
                <w:sz w:val="18"/>
                <w:szCs w:val="18"/>
              </w:rPr>
              <w:t xml:space="preserve"> </w:t>
            </w:r>
            <w:r w:rsidRPr="00F15BB7">
              <w:rPr>
                <w:rFonts w:ascii="GHEA Grapalat" w:hAnsi="GHEA Grapalat" w:cs="Sylfaen"/>
                <w:sz w:val="18"/>
                <w:szCs w:val="18"/>
              </w:rPr>
              <w:t>маркировка</w:t>
            </w:r>
            <w:r w:rsidRPr="00F15BB7">
              <w:rPr>
                <w:rFonts w:ascii="GHEA Grapalat" w:hAnsi="GHEA Grapalat"/>
                <w:sz w:val="18"/>
                <w:szCs w:val="18"/>
              </w:rPr>
              <w:t xml:space="preserve"> </w:t>
            </w:r>
            <w:r w:rsidRPr="00F15BB7">
              <w:rPr>
                <w:rFonts w:ascii="GHEA Grapalat" w:hAnsi="GHEA Grapalat" w:cs="Sylfaen"/>
                <w:sz w:val="18"/>
                <w:szCs w:val="18"/>
              </w:rPr>
              <w:t>о</w:t>
            </w:r>
            <w:r w:rsidRPr="00F15BB7">
              <w:rPr>
                <w:rFonts w:ascii="GHEA Grapalat" w:hAnsi="GHEA Grapalat"/>
                <w:sz w:val="18"/>
                <w:szCs w:val="18"/>
              </w:rPr>
              <w:t>",</w:t>
            </w:r>
            <w:r w:rsidRPr="00F15BB7">
              <w:rPr>
                <w:rFonts w:ascii="GHEA Grapalat" w:hAnsi="GHEA Grapalat" w:cs="Sylfaen"/>
                <w:sz w:val="18"/>
                <w:szCs w:val="18"/>
              </w:rPr>
              <w:t>Таможня</w:t>
            </w:r>
            <w:r w:rsidRPr="00F15BB7">
              <w:rPr>
                <w:rFonts w:ascii="GHEA Grapalat" w:hAnsi="GHEA Grapalat"/>
                <w:sz w:val="18"/>
                <w:szCs w:val="18"/>
              </w:rPr>
              <w:t xml:space="preserve"> </w:t>
            </w:r>
            <w:r w:rsidRPr="00F15BB7">
              <w:rPr>
                <w:rFonts w:ascii="GHEA Grapalat" w:hAnsi="GHEA Grapalat" w:cs="Sylfaen"/>
                <w:sz w:val="18"/>
                <w:szCs w:val="18"/>
              </w:rPr>
              <w:t>ТС</w:t>
            </w:r>
            <w:r w:rsidRPr="00F15BB7">
              <w:rPr>
                <w:rFonts w:ascii="GHEA Grapalat" w:hAnsi="GHEA Grapalat"/>
                <w:sz w:val="18"/>
                <w:szCs w:val="18"/>
              </w:rPr>
              <w:t>033/2013 « «</w:t>
            </w:r>
            <w:r w:rsidRPr="00F15BB7">
              <w:rPr>
                <w:rFonts w:ascii="GHEA Grapalat" w:hAnsi="GHEA Grapalat" w:cs="Sylfaen"/>
                <w:sz w:val="18"/>
                <w:szCs w:val="18"/>
              </w:rPr>
              <w:t>Еда</w:t>
            </w:r>
            <w:r w:rsidRPr="00F15BB7">
              <w:rPr>
                <w:rFonts w:ascii="GHEA Grapalat" w:hAnsi="GHEA Grapalat"/>
                <w:sz w:val="18"/>
                <w:szCs w:val="18"/>
              </w:rPr>
              <w:t xml:space="preserve"> </w:t>
            </w:r>
            <w:r w:rsidRPr="00F15BB7">
              <w:rPr>
                <w:rFonts w:ascii="GHEA Grapalat" w:hAnsi="GHEA Grapalat" w:cs="Sylfaen"/>
                <w:sz w:val="18"/>
                <w:szCs w:val="18"/>
              </w:rPr>
              <w:t>безопасность</w:t>
            </w:r>
            <w:r w:rsidRPr="00F15BB7">
              <w:rPr>
                <w:rFonts w:ascii="GHEA Grapalat" w:hAnsi="GHEA Grapalat"/>
                <w:sz w:val="18"/>
                <w:szCs w:val="18"/>
              </w:rPr>
              <w:t xml:space="preserve"> </w:t>
            </w:r>
            <w:r w:rsidRPr="00F15BB7">
              <w:rPr>
                <w:rFonts w:ascii="GHEA Grapalat" w:hAnsi="GHEA Grapalat" w:cs="Sylfaen"/>
                <w:sz w:val="18"/>
                <w:szCs w:val="18"/>
              </w:rPr>
              <w:t>о</w:t>
            </w:r>
            <w:r w:rsidRPr="00F15BB7">
              <w:rPr>
                <w:rFonts w:ascii="GHEA Grapalat" w:hAnsi="GHEA Grapalat"/>
                <w:sz w:val="18"/>
                <w:szCs w:val="18"/>
              </w:rPr>
              <w:t>»</w:t>
            </w:r>
            <w:r w:rsidRPr="00F15BB7">
              <w:rPr>
                <w:rFonts w:ascii="GHEA Grapalat" w:hAnsi="GHEA Grapalat" w:cs="Sylfaen"/>
                <w:sz w:val="18"/>
                <w:szCs w:val="18"/>
              </w:rPr>
              <w:t>Армения</w:t>
            </w:r>
            <w:r w:rsidRPr="00F15BB7">
              <w:rPr>
                <w:rFonts w:ascii="GHEA Grapalat" w:hAnsi="GHEA Grapalat"/>
                <w:sz w:val="18"/>
                <w:szCs w:val="18"/>
              </w:rPr>
              <w:t xml:space="preserve"> </w:t>
            </w:r>
            <w:r w:rsidRPr="00F15BB7">
              <w:rPr>
                <w:rFonts w:ascii="GHEA Grapalat" w:hAnsi="GHEA Grapalat" w:cs="Sylfaen"/>
                <w:sz w:val="18"/>
                <w:szCs w:val="18"/>
              </w:rPr>
              <w:t>закон</w:t>
            </w:r>
            <w:r w:rsidRPr="00F15BB7">
              <w:rPr>
                <w:rFonts w:ascii="GHEA Grapalat" w:hAnsi="GHEA Grapalat"/>
                <w:sz w:val="18"/>
                <w:szCs w:val="18"/>
              </w:rPr>
              <w:t>9-</w:t>
            </w:r>
            <w:r w:rsidRPr="00F15BB7">
              <w:rPr>
                <w:rFonts w:ascii="GHEA Grapalat" w:hAnsi="GHEA Grapalat" w:cs="Sylfaen"/>
                <w:sz w:val="18"/>
                <w:szCs w:val="18"/>
              </w:rPr>
              <w:t>т</w:t>
            </w:r>
            <w:r w:rsidRPr="00F15BB7">
              <w:rPr>
                <w:rFonts w:ascii="GHEA Grapalat" w:hAnsi="GHEA Grapalat"/>
                <w:sz w:val="18"/>
                <w:szCs w:val="18"/>
              </w:rPr>
              <w:t xml:space="preserve"> </w:t>
            </w:r>
            <w:r w:rsidRPr="00F15BB7">
              <w:rPr>
                <w:rFonts w:ascii="GHEA Grapalat" w:hAnsi="GHEA Grapalat" w:cs="Sylfaen"/>
                <w:sz w:val="18"/>
                <w:szCs w:val="18"/>
              </w:rPr>
              <w:t>статья</w:t>
            </w:r>
            <w:r w:rsidRPr="00F15BB7">
              <w:rPr>
                <w:rFonts w:ascii="GHEA Grapalat" w:hAnsi="GHEA Grapalat" w:cs="Tahoma"/>
                <w:sz w:val="18"/>
                <w:szCs w:val="18"/>
              </w:rPr>
              <w:t>.</w:t>
            </w:r>
            <w:r w:rsidRPr="00F15BB7">
              <w:rPr>
                <w:rFonts w:ascii="GHEA Grapalat" w:hAnsi="GHEA Grapalat"/>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03221410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Капуста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400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400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03221110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Морковь</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450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450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03221111</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Лук, голова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90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90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 xml:space="preserve">После вступления контракта в силу, вплоть до последнего рабочего дня декабря 2025 года </w:t>
            </w:r>
            <w:r w:rsidRPr="00F15BB7">
              <w:rPr>
                <w:rFonts w:ascii="GHEA Grapalat" w:hAnsi="GHEA Grapalat" w:cs="Sylfaen"/>
                <w:sz w:val="18"/>
                <w:szCs w:val="18"/>
                <w:lang w:val="hy-AM"/>
              </w:rPr>
              <w:lastRenderedPageBreak/>
              <w:t>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03221124</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Огурец</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сезонам:</w:t>
            </w:r>
            <w:r w:rsidRPr="00F15BB7">
              <w:rPr>
                <w:rFonts w:ascii="GHEA Grapalat" w:hAnsi="GHEA Grapalat" w:cs="Sylfaen"/>
                <w:color w:val="FF0000"/>
                <w:sz w:val="18"/>
                <w:szCs w:val="18"/>
              </w:rPr>
              <w:t>Апрель-ноябрь.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220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220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03221121</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Помидор</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сезонам:</w:t>
            </w:r>
            <w:r w:rsidRPr="00F15BB7">
              <w:rPr>
                <w:rFonts w:ascii="GHEA Grapalat" w:hAnsi="GHEA Grapalat" w:cs="Sylfaen"/>
                <w:color w:val="FF0000"/>
                <w:sz w:val="18"/>
                <w:szCs w:val="18"/>
              </w:rPr>
              <w:t>Июль-ноябрь.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03221126</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Тысяча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Свежие, пучки. Соответствуют требованиям Закона Республики Армения «О безопасности пищевых продуктов» и других нормативно-правовых актов и правил.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bookmarkStart w:id="17" w:name="_GoBack"/>
            <w:bookmarkEnd w:id="17"/>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50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50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03221120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Calibri"/>
                <w:color w:val="000000"/>
                <w:sz w:val="18"/>
                <w:szCs w:val="18"/>
              </w:rPr>
            </w:pPr>
            <w:r w:rsidRPr="00F15BB7">
              <w:rPr>
                <w:rFonts w:ascii="GHEA Grapalat" w:hAnsi="GHEA Grapalat" w:cs="Calibri"/>
                <w:color w:val="000000"/>
                <w:sz w:val="18"/>
                <w:szCs w:val="18"/>
              </w:rPr>
              <w:t>Горячее лекарство</w:t>
            </w:r>
          </w:p>
          <w:p w:rsidR="000808BC" w:rsidRPr="00F15BB7" w:rsidRDefault="000808BC" w:rsidP="000765A0">
            <w:pPr>
              <w:jc w:val="center"/>
              <w:rPr>
                <w:rFonts w:ascii="GHEA Grapalat" w:hAnsi="GHEA Grapalat" w:cs="Sylfaen"/>
                <w:color w:val="000000"/>
                <w:sz w:val="18"/>
                <w:szCs w:val="18"/>
              </w:rPr>
            </w:pP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сезонам:</w:t>
            </w:r>
            <w:r w:rsidRPr="00F15BB7">
              <w:rPr>
                <w:rFonts w:ascii="GHEA Grapalat" w:hAnsi="GHEA Grapalat"/>
                <w:sz w:val="18"/>
                <w:szCs w:val="18"/>
              </w:rPr>
              <w:t>Май - октябрь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50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50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 xml:space="preserve">После вступления контракта в силу, вплоть до последнего рабочего дня декабря 2025 года </w:t>
            </w:r>
            <w:r w:rsidRPr="00F15BB7">
              <w:rPr>
                <w:rFonts w:ascii="GHEA Grapalat" w:hAnsi="GHEA Grapalat" w:cs="Sylfaen"/>
                <w:sz w:val="18"/>
                <w:szCs w:val="18"/>
                <w:lang w:val="hy-AM"/>
              </w:rPr>
              <w:lastRenderedPageBreak/>
              <w:t>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03221100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Рука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Свежий, нормальный, без повреждений. Соответствует требованиям Закона Республики Армения «О безопасности пищевых продуктов» и других нормативно-правовых актов и правил.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160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160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03221122</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Тыква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60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60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03222128</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Яблоко</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lang w:val="hy-AM"/>
              </w:rPr>
            </w:pPr>
            <w:r w:rsidRPr="00F15BB7">
              <w:rPr>
                <w:rFonts w:ascii="GHEA Grapalat" w:hAnsi="GHEA Grapalat"/>
                <w:sz w:val="18"/>
                <w:szCs w:val="18"/>
                <w:lang w:val="hy-AM"/>
              </w:rPr>
              <w:t>Свежие яблоки, фруктовая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1000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1000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03222100</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Банан</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lang w:val="hy-AM"/>
              </w:rPr>
            </w:pPr>
            <w:r w:rsidRPr="00F15BB7">
              <w:rPr>
                <w:rFonts w:ascii="GHEA Grapalat" w:hAnsi="GHEA Grapalat"/>
                <w:sz w:val="18"/>
                <w:szCs w:val="18"/>
                <w:lang w:val="hy-AM"/>
              </w:rPr>
              <w:t>Свежие бананы, группа фруктов II, ГОСТ 4427-82.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567" w:type="dxa"/>
          </w:tcPr>
          <w:p w:rsidR="000808BC" w:rsidRPr="00F15BB7" w:rsidRDefault="000808BC" w:rsidP="000765A0">
            <w:pPr>
              <w:jc w:val="center"/>
              <w:rPr>
                <w:rFonts w:ascii="GHEA Grapalat" w:hAnsi="GHEA Grapalat"/>
                <w:sz w:val="18"/>
                <w:szCs w:val="18"/>
                <w:lang w:val="hy-AM"/>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250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sz w:val="18"/>
                <w:szCs w:val="18"/>
              </w:rPr>
              <w:t>250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 xml:space="preserve">После вступления контракта в силу, вплоть до последнего рабочего дня декабря 2025 года </w:t>
            </w:r>
            <w:r w:rsidRPr="00F15BB7">
              <w:rPr>
                <w:rFonts w:ascii="GHEA Grapalat" w:hAnsi="GHEA Grapalat" w:cs="Sylfaen"/>
                <w:sz w:val="18"/>
                <w:szCs w:val="18"/>
                <w:lang w:val="hy-AM"/>
              </w:rPr>
              <w:lastRenderedPageBreak/>
              <w:t>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lang w:val="hy-AM"/>
              </w:rPr>
            </w:pPr>
            <w:r w:rsidRPr="00F15BB7">
              <w:rPr>
                <w:rFonts w:ascii="GHEA Grapalat" w:hAnsi="GHEA Grapalat"/>
                <w:color w:val="000000"/>
                <w:sz w:val="18"/>
                <w:szCs w:val="18"/>
              </w:rPr>
              <w:t>03222125</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Calibri"/>
                <w:color w:val="000000"/>
                <w:sz w:val="18"/>
                <w:szCs w:val="18"/>
              </w:rPr>
            </w:pPr>
            <w:r w:rsidRPr="00F15BB7">
              <w:rPr>
                <w:rFonts w:ascii="GHEA Grapalat" w:hAnsi="GHEA Grapalat" w:cs="Calibri"/>
                <w:color w:val="000000"/>
                <w:sz w:val="18"/>
                <w:szCs w:val="18"/>
              </w:rPr>
              <w:t>Клубника</w:t>
            </w:r>
          </w:p>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/сезонный/</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sz w:val="18"/>
                <w:szCs w:val="18"/>
              </w:rPr>
            </w:pPr>
            <w:r w:rsidRPr="00F15BB7">
              <w:rPr>
                <w:rFonts w:ascii="GHEA Grapalat" w:hAnsi="GHEA Grapalat" w:cs="Sylfaen"/>
                <w:sz w:val="18"/>
                <w:szCs w:val="18"/>
              </w:rPr>
              <w:t>Клубника</w:t>
            </w:r>
            <w:r w:rsidRPr="00F15BB7">
              <w:rPr>
                <w:rFonts w:ascii="GHEA Grapalat" w:hAnsi="GHEA Grapalat"/>
                <w:sz w:val="18"/>
                <w:szCs w:val="18"/>
              </w:rPr>
              <w:t xml:space="preserve"> </w:t>
            </w:r>
            <w:r w:rsidRPr="00F15BB7">
              <w:rPr>
                <w:rFonts w:ascii="GHEA Grapalat" w:hAnsi="GHEA Grapalat" w:cs="Sylfaen"/>
                <w:sz w:val="18"/>
                <w:szCs w:val="18"/>
              </w:rPr>
              <w:t>свежий</w:t>
            </w:r>
            <w:r w:rsidRPr="00F15BB7">
              <w:rPr>
                <w:rFonts w:ascii="GHEA Grapalat" w:hAnsi="GHEA Grapalat"/>
                <w:sz w:val="18"/>
                <w:szCs w:val="18"/>
              </w:rPr>
              <w:t>,</w:t>
            </w:r>
            <w:r w:rsidRPr="00F15BB7">
              <w:rPr>
                <w:rFonts w:ascii="GHEA Grapalat" w:hAnsi="GHEA Grapalat" w:cs="Sylfaen"/>
                <w:sz w:val="18"/>
                <w:szCs w:val="18"/>
              </w:rPr>
              <w:t>полный</w:t>
            </w:r>
            <w:r w:rsidRPr="00F15BB7">
              <w:rPr>
                <w:rFonts w:ascii="GHEA Grapalat" w:hAnsi="GHEA Grapalat"/>
                <w:sz w:val="18"/>
                <w:szCs w:val="18"/>
              </w:rPr>
              <w:t>,</w:t>
            </w:r>
            <w:r w:rsidRPr="00F15BB7">
              <w:rPr>
                <w:rFonts w:ascii="GHEA Grapalat" w:hAnsi="GHEA Grapalat" w:cs="Sylfaen"/>
                <w:sz w:val="18"/>
                <w:szCs w:val="18"/>
              </w:rPr>
              <w:t>спелый</w:t>
            </w:r>
            <w:r w:rsidRPr="00F15BB7">
              <w:rPr>
                <w:rFonts w:ascii="GHEA Grapalat" w:hAnsi="GHEA Grapalat"/>
                <w:sz w:val="18"/>
                <w:szCs w:val="18"/>
              </w:rPr>
              <w:t>,</w:t>
            </w:r>
            <w:r w:rsidRPr="00F15BB7">
              <w:rPr>
                <w:rFonts w:ascii="GHEA Grapalat" w:hAnsi="GHEA Grapalat" w:cs="Sylfaen"/>
                <w:sz w:val="18"/>
                <w:szCs w:val="18"/>
              </w:rPr>
              <w:t>здоровый</w:t>
            </w:r>
            <w:r w:rsidRPr="00F15BB7">
              <w:rPr>
                <w:rFonts w:ascii="GHEA Grapalat" w:hAnsi="GHEA Grapalat"/>
                <w:sz w:val="18"/>
                <w:szCs w:val="18"/>
              </w:rPr>
              <w:t>,</w:t>
            </w:r>
            <w:r w:rsidRPr="00F15BB7">
              <w:rPr>
                <w:rFonts w:ascii="GHEA Grapalat" w:hAnsi="GHEA Grapalat" w:cs="Sylfaen"/>
                <w:sz w:val="18"/>
                <w:szCs w:val="18"/>
              </w:rPr>
              <w:t>чистый</w:t>
            </w:r>
            <w:r w:rsidRPr="00F15BB7">
              <w:rPr>
                <w:rFonts w:ascii="GHEA Grapalat" w:hAnsi="GHEA Grapalat"/>
                <w:sz w:val="18"/>
                <w:szCs w:val="18"/>
              </w:rPr>
              <w:t>,</w:t>
            </w:r>
            <w:r w:rsidRPr="00F15BB7">
              <w:rPr>
                <w:rFonts w:ascii="GHEA Grapalat" w:hAnsi="GHEA Grapalat" w:cs="Sylfaen"/>
                <w:sz w:val="18"/>
                <w:szCs w:val="18"/>
              </w:rPr>
              <w:t>невредимым.</w:t>
            </w:r>
          </w:p>
          <w:p w:rsidR="000808BC" w:rsidRPr="00F15BB7" w:rsidRDefault="000808BC" w:rsidP="000765A0">
            <w:pPr>
              <w:jc w:val="center"/>
              <w:rPr>
                <w:rFonts w:ascii="GHEA Grapalat" w:hAnsi="GHEA Grapalat"/>
                <w:sz w:val="18"/>
                <w:szCs w:val="18"/>
                <w:lang w:val="hy-AM"/>
              </w:rPr>
            </w:pPr>
            <w:r w:rsidRPr="00F15BB7">
              <w:rPr>
                <w:rFonts w:ascii="GHEA Grapalat" w:hAnsi="GHEA Grapalat"/>
                <w:sz w:val="18"/>
                <w:szCs w:val="18"/>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0808BC" w:rsidRPr="00F15BB7" w:rsidRDefault="000808BC" w:rsidP="000765A0">
            <w:pPr>
              <w:jc w:val="center"/>
              <w:rPr>
                <w:rFonts w:ascii="GHEA Grapalat" w:hAnsi="GHEA Grapalat" w:cs="Sylfaen"/>
                <w:color w:val="000000"/>
                <w:sz w:val="18"/>
                <w:szCs w:val="18"/>
                <w:lang w:val="hy-AM"/>
              </w:rPr>
            </w:pPr>
            <w:r w:rsidRPr="00F15BB7">
              <w:rPr>
                <w:rFonts w:ascii="GHEA Grapalat" w:hAnsi="GHEA Grapalat"/>
                <w:sz w:val="18"/>
                <w:szCs w:val="18"/>
              </w:rPr>
              <w:t>Май - октябрь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20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20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03222126</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Calibri"/>
                <w:color w:val="000000"/>
                <w:sz w:val="18"/>
                <w:szCs w:val="18"/>
              </w:rPr>
            </w:pPr>
            <w:r w:rsidRPr="00F15BB7">
              <w:rPr>
                <w:rFonts w:ascii="GHEA Grapalat" w:hAnsi="GHEA Grapalat" w:cs="Calibri"/>
                <w:color w:val="000000"/>
                <w:sz w:val="18"/>
                <w:szCs w:val="18"/>
              </w:rPr>
              <w:t>Малина</w:t>
            </w:r>
          </w:p>
          <w:p w:rsidR="000808BC" w:rsidRPr="00F15BB7" w:rsidRDefault="000808BC" w:rsidP="000765A0">
            <w:pPr>
              <w:jc w:val="center"/>
              <w:rPr>
                <w:rFonts w:ascii="GHEA Grapalat" w:hAnsi="GHEA Grapalat" w:cs="Sylfaen"/>
                <w:color w:val="000000"/>
                <w:sz w:val="18"/>
                <w:szCs w:val="18"/>
              </w:rPr>
            </w:pP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sz w:val="18"/>
                <w:szCs w:val="18"/>
              </w:rPr>
            </w:pPr>
            <w:r w:rsidRPr="00F15BB7">
              <w:rPr>
                <w:rFonts w:ascii="GHEA Grapalat" w:hAnsi="GHEA Grapalat" w:cs="Sylfaen"/>
                <w:sz w:val="18"/>
                <w:szCs w:val="18"/>
              </w:rPr>
              <w:t>Малина</w:t>
            </w:r>
            <w:r w:rsidRPr="00F15BB7">
              <w:rPr>
                <w:rFonts w:ascii="GHEA Grapalat" w:hAnsi="GHEA Grapalat"/>
                <w:sz w:val="18"/>
                <w:szCs w:val="18"/>
              </w:rPr>
              <w:t xml:space="preserve"> </w:t>
            </w:r>
            <w:r w:rsidRPr="00F15BB7">
              <w:rPr>
                <w:rFonts w:ascii="GHEA Grapalat" w:hAnsi="GHEA Grapalat" w:cs="Sylfaen"/>
                <w:sz w:val="18"/>
                <w:szCs w:val="18"/>
              </w:rPr>
              <w:t>свежий</w:t>
            </w:r>
            <w:r w:rsidRPr="00F15BB7">
              <w:rPr>
                <w:rFonts w:ascii="GHEA Grapalat" w:hAnsi="GHEA Grapalat"/>
                <w:sz w:val="18"/>
                <w:szCs w:val="18"/>
              </w:rPr>
              <w:t>,</w:t>
            </w:r>
            <w:r w:rsidRPr="00F15BB7">
              <w:rPr>
                <w:rFonts w:ascii="GHEA Grapalat" w:hAnsi="GHEA Grapalat" w:cs="Sylfaen"/>
                <w:sz w:val="18"/>
                <w:szCs w:val="18"/>
              </w:rPr>
              <w:t>полный</w:t>
            </w:r>
            <w:r w:rsidRPr="00F15BB7">
              <w:rPr>
                <w:rFonts w:ascii="GHEA Grapalat" w:hAnsi="GHEA Grapalat"/>
                <w:sz w:val="18"/>
                <w:szCs w:val="18"/>
              </w:rPr>
              <w:t>,</w:t>
            </w:r>
            <w:r w:rsidRPr="00F15BB7">
              <w:rPr>
                <w:rFonts w:ascii="GHEA Grapalat" w:hAnsi="GHEA Grapalat" w:cs="Sylfaen"/>
                <w:sz w:val="18"/>
                <w:szCs w:val="18"/>
              </w:rPr>
              <w:t>спелый</w:t>
            </w:r>
            <w:r w:rsidRPr="00F15BB7">
              <w:rPr>
                <w:rFonts w:ascii="GHEA Grapalat" w:hAnsi="GHEA Grapalat"/>
                <w:sz w:val="18"/>
                <w:szCs w:val="18"/>
              </w:rPr>
              <w:t>,</w:t>
            </w:r>
            <w:r w:rsidRPr="00F15BB7">
              <w:rPr>
                <w:rFonts w:ascii="GHEA Grapalat" w:hAnsi="GHEA Grapalat" w:cs="Sylfaen"/>
                <w:sz w:val="18"/>
                <w:szCs w:val="18"/>
              </w:rPr>
              <w:t>здоровый</w:t>
            </w:r>
            <w:r w:rsidRPr="00F15BB7">
              <w:rPr>
                <w:rFonts w:ascii="GHEA Grapalat" w:hAnsi="GHEA Grapalat"/>
                <w:sz w:val="18"/>
                <w:szCs w:val="18"/>
              </w:rPr>
              <w:t>,</w:t>
            </w:r>
            <w:r w:rsidRPr="00F15BB7">
              <w:rPr>
                <w:rFonts w:ascii="GHEA Grapalat" w:hAnsi="GHEA Grapalat" w:cs="Sylfaen"/>
                <w:sz w:val="18"/>
                <w:szCs w:val="18"/>
              </w:rPr>
              <w:t>чистый</w:t>
            </w:r>
            <w:r w:rsidRPr="00F15BB7">
              <w:rPr>
                <w:rFonts w:ascii="GHEA Grapalat" w:hAnsi="GHEA Grapalat"/>
                <w:sz w:val="18"/>
                <w:szCs w:val="18"/>
              </w:rPr>
              <w:t>,</w:t>
            </w:r>
            <w:r w:rsidRPr="00F15BB7">
              <w:rPr>
                <w:rFonts w:ascii="GHEA Grapalat" w:hAnsi="GHEA Grapalat" w:cs="Sylfaen"/>
                <w:sz w:val="18"/>
                <w:szCs w:val="18"/>
              </w:rPr>
              <w:t>невредимым.</w:t>
            </w:r>
          </w:p>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sz w:val="18"/>
                <w:szCs w:val="18"/>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 июнь-октябрь.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20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20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03222119</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Апельсин</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 Сезон: с октября по февраль.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140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140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03222131</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Абрикос</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Абрикосы свежие, относятся к группе I фруктов, безвредны и полезны. Безопасность соответствует требованиям Закона Республики Армения «О безопасности пищевых продуктов» и других нормативно-правовых актов и правил. По сезонам:</w:t>
            </w:r>
            <w:r w:rsidRPr="00F15BB7">
              <w:rPr>
                <w:rFonts w:ascii="GHEA Grapalat" w:hAnsi="GHEA Grapalat" w:cs="Sylfaen"/>
                <w:color w:val="FF0000"/>
                <w:sz w:val="18"/>
                <w:szCs w:val="18"/>
              </w:rPr>
              <w:t>Июль.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50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50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 xml:space="preserve">После вступления контракта в силу, вплоть до последнего рабочего дня декабря 2025 года </w:t>
            </w:r>
            <w:r w:rsidRPr="00F15BB7">
              <w:rPr>
                <w:rFonts w:ascii="GHEA Grapalat" w:hAnsi="GHEA Grapalat" w:cs="Sylfaen"/>
                <w:sz w:val="18"/>
                <w:szCs w:val="18"/>
                <w:lang w:val="hy-AM"/>
              </w:rPr>
              <w:lastRenderedPageBreak/>
              <w:t>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03222121</w:t>
            </w:r>
          </w:p>
        </w:tc>
        <w:tc>
          <w:tcPr>
            <w:tcW w:w="1418" w:type="dxa"/>
            <w:tcBorders>
              <w:top w:val="single" w:sz="4" w:space="0" w:color="auto"/>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Calibri"/>
                <w:color w:val="000000"/>
                <w:sz w:val="18"/>
                <w:szCs w:val="18"/>
              </w:rPr>
              <w:t>Мандарин</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nil"/>
            </w:tcBorders>
            <w:shd w:val="clear" w:color="auto" w:fill="auto"/>
            <w:vAlign w:val="center"/>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150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150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olor w:val="000000"/>
                <w:sz w:val="18"/>
                <w:szCs w:val="18"/>
              </w:rPr>
            </w:pPr>
            <w:r w:rsidRPr="00F15BB7">
              <w:rPr>
                <w:rFonts w:ascii="GHEA Grapalat" w:hAnsi="GHEA Grapalat"/>
                <w:color w:val="000000"/>
                <w:sz w:val="18"/>
                <w:szCs w:val="18"/>
              </w:rPr>
              <w:t xml:space="preserve">    03222118</w:t>
            </w:r>
          </w:p>
        </w:tc>
        <w:tc>
          <w:tcPr>
            <w:tcW w:w="1418" w:type="dxa"/>
            <w:tcBorders>
              <w:top w:val="single" w:sz="4" w:space="0" w:color="auto"/>
              <w:left w:val="single" w:sz="4" w:space="0" w:color="auto"/>
              <w:bottom w:val="single" w:sz="4" w:space="0" w:color="auto"/>
              <w:right w:val="nil"/>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Arial"/>
                <w:sz w:val="18"/>
                <w:szCs w:val="18"/>
              </w:rPr>
              <w:t>Лимон</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olor w:val="000000"/>
                <w:sz w:val="18"/>
                <w:szCs w:val="18"/>
              </w:rPr>
            </w:pPr>
            <w:r w:rsidRPr="00F15BB7">
              <w:rPr>
                <w:rFonts w:ascii="GHEA Grapalat" w:hAnsi="GHEA Grapalat"/>
                <w:b/>
                <w:bCs/>
                <w:color w:val="000000"/>
                <w:sz w:val="18"/>
                <w:szCs w:val="18"/>
              </w:rPr>
              <w:t>40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40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r w:rsidR="000808BC" w:rsidRPr="00F15BB7" w:rsidTr="00F15BB7">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6A50D8">
            <w:pPr>
              <w:pStyle w:val="aff3"/>
              <w:numPr>
                <w:ilvl w:val="0"/>
                <w:numId w:val="13"/>
              </w:numPr>
              <w:jc w:val="center"/>
              <w:rPr>
                <w:rFonts w:ascii="GHEA Grapalat" w:hAnsi="GHEA Grapalat"/>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olor w:val="000000"/>
                <w:sz w:val="18"/>
                <w:szCs w:val="18"/>
              </w:rPr>
            </w:pPr>
            <w:r w:rsidRPr="00F15BB7">
              <w:rPr>
                <w:rFonts w:ascii="GHEA Grapalat" w:hAnsi="GHEA Grapalat"/>
                <w:b/>
                <w:bCs/>
                <w:color w:val="000000"/>
                <w:sz w:val="18"/>
                <w:szCs w:val="18"/>
              </w:rPr>
              <w:t>03222134</w:t>
            </w:r>
          </w:p>
        </w:tc>
        <w:tc>
          <w:tcPr>
            <w:tcW w:w="1418" w:type="dxa"/>
            <w:tcBorders>
              <w:top w:val="single" w:sz="4" w:space="0" w:color="auto"/>
              <w:left w:val="single" w:sz="4" w:space="0" w:color="auto"/>
              <w:bottom w:val="single" w:sz="4" w:space="0" w:color="auto"/>
              <w:right w:val="nil"/>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Arial"/>
                <w:b/>
                <w:bCs/>
                <w:sz w:val="18"/>
                <w:szCs w:val="18"/>
              </w:rPr>
              <w:t>слива</w:t>
            </w:r>
          </w:p>
        </w:tc>
        <w:tc>
          <w:tcPr>
            <w:tcW w:w="1134" w:type="dxa"/>
          </w:tcPr>
          <w:p w:rsidR="000808BC" w:rsidRPr="00F15BB7" w:rsidRDefault="000808BC" w:rsidP="000765A0">
            <w:pPr>
              <w:jc w:val="center"/>
              <w:rPr>
                <w:rFonts w:ascii="GHEA Grapalat" w:hAnsi="GHEA Grapalat"/>
                <w:sz w:val="18"/>
                <w:szCs w:val="18"/>
              </w:rPr>
            </w:pPr>
          </w:p>
        </w:tc>
        <w:tc>
          <w:tcPr>
            <w:tcW w:w="4819" w:type="dxa"/>
          </w:tcPr>
          <w:p w:rsidR="000808BC" w:rsidRPr="00F15BB7" w:rsidRDefault="000808BC" w:rsidP="000765A0">
            <w:pPr>
              <w:jc w:val="center"/>
              <w:rPr>
                <w:rFonts w:ascii="GHEA Grapalat" w:hAnsi="GHEA Grapalat" w:cs="Sylfaen"/>
                <w:color w:val="000000"/>
                <w:sz w:val="18"/>
                <w:szCs w:val="18"/>
              </w:rPr>
            </w:pPr>
            <w:r w:rsidRPr="00F15BB7">
              <w:rPr>
                <w:rFonts w:ascii="GHEA Grapalat" w:hAnsi="GHEA Grapalat" w:cs="Sylfaen"/>
                <w:sz w:val="18"/>
                <w:szCs w:val="18"/>
              </w:rPr>
              <w:t>Сливы свежие, безвредные, полезные и сочные, относятся к группе I фруктов. Безопасность соответствует требованиям Закона Республики Армения «О безопасности пищевых продуктов» и другим нормативно-правовым актам и правилам. В зависимости от сезона.</w:t>
            </w:r>
            <w:r w:rsidRPr="00F15BB7">
              <w:rPr>
                <w:rFonts w:ascii="GHEA Grapalat" w:hAnsi="GHEA Grapalat" w:cs="Sylfaen"/>
                <w:color w:val="FF0000"/>
                <w:sz w:val="18"/>
                <w:szCs w:val="18"/>
              </w:rPr>
              <w:t>с июля по октябрь</w:t>
            </w:r>
            <w:r w:rsidRPr="00F15BB7">
              <w:rPr>
                <w:rFonts w:ascii="GHEA Grapalat" w:hAnsi="GHEA Grapalat" w:cs="Sylfaen"/>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808BC" w:rsidRPr="00F15BB7" w:rsidRDefault="000808BC" w:rsidP="000765A0">
            <w:pPr>
              <w:jc w:val="center"/>
              <w:rPr>
                <w:rFonts w:ascii="GHEA Grapalat" w:hAnsi="GHEA Grapalat" w:cs="Sylfaen"/>
                <w:color w:val="000000"/>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567" w:type="dxa"/>
          </w:tcPr>
          <w:p w:rsidR="000808BC" w:rsidRPr="00F15BB7" w:rsidRDefault="000808BC" w:rsidP="000765A0">
            <w:pPr>
              <w:jc w:val="center"/>
              <w:rPr>
                <w:rFonts w:ascii="GHEA Grapalat" w:hAnsi="GHEA Grapalat"/>
                <w:sz w:val="18"/>
                <w:szCs w:val="18"/>
              </w:rPr>
            </w:pPr>
          </w:p>
        </w:tc>
        <w:tc>
          <w:tcPr>
            <w:tcW w:w="992" w:type="dxa"/>
            <w:tcBorders>
              <w:top w:val="nil"/>
              <w:left w:val="single" w:sz="4" w:space="0" w:color="auto"/>
              <w:bottom w:val="nil"/>
              <w:right w:val="single" w:sz="4" w:space="0" w:color="auto"/>
            </w:tcBorders>
            <w:shd w:val="clear" w:color="auto" w:fill="auto"/>
            <w:vAlign w:val="bottom"/>
          </w:tcPr>
          <w:p w:rsidR="000808BC" w:rsidRPr="00F15BB7" w:rsidRDefault="000808BC" w:rsidP="000765A0">
            <w:pPr>
              <w:jc w:val="center"/>
              <w:rPr>
                <w:rFonts w:ascii="GHEA Grapalat" w:hAnsi="GHEA Grapalat"/>
                <w:color w:val="000000"/>
                <w:sz w:val="18"/>
                <w:szCs w:val="18"/>
              </w:rPr>
            </w:pPr>
            <w:r w:rsidRPr="00F15BB7">
              <w:rPr>
                <w:rFonts w:ascii="GHEA Grapalat" w:hAnsi="GHEA Grapalat"/>
                <w:b/>
                <w:bCs/>
                <w:color w:val="000000"/>
                <w:sz w:val="18"/>
                <w:szCs w:val="18"/>
              </w:rPr>
              <w:t>40</w:t>
            </w:r>
          </w:p>
        </w:tc>
        <w:tc>
          <w:tcPr>
            <w:tcW w:w="992" w:type="dxa"/>
          </w:tcPr>
          <w:p w:rsidR="000808BC" w:rsidRPr="00F15BB7" w:rsidRDefault="000808BC" w:rsidP="000765A0">
            <w:pPr>
              <w:rPr>
                <w:rFonts w:ascii="GHEA Grapalat" w:hAnsi="GHEA Grapalat" w:cs="Arial"/>
                <w:sz w:val="18"/>
                <w:szCs w:val="18"/>
                <w:lang w:val="hy-AM"/>
              </w:rPr>
            </w:pPr>
            <w:r w:rsidRPr="00F15BB7">
              <w:rPr>
                <w:rFonts w:ascii="GHEA Grapalat" w:hAnsi="GHEA Grapalat" w:cs="Sylfaen"/>
                <w:sz w:val="18"/>
                <w:szCs w:val="18"/>
                <w:lang w:val="hy-AM"/>
              </w:rPr>
              <w:t>Гораван</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сообщество</w:t>
            </w:r>
          </w:p>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Геворг</w:t>
            </w:r>
            <w:r w:rsidRPr="00F15BB7">
              <w:rPr>
                <w:rFonts w:ascii="GHEA Grapalat" w:hAnsi="GHEA Grapalat" w:cs="Arial"/>
                <w:sz w:val="18"/>
                <w:szCs w:val="18"/>
                <w:lang w:val="hy-AM"/>
              </w:rPr>
              <w:t xml:space="preserve"> </w:t>
            </w:r>
            <w:r w:rsidRPr="00F15BB7">
              <w:rPr>
                <w:rFonts w:ascii="GHEA Grapalat" w:hAnsi="GHEA Grapalat" w:cs="Sylfaen"/>
                <w:sz w:val="18"/>
                <w:szCs w:val="18"/>
                <w:lang w:val="hy-AM"/>
              </w:rPr>
              <w:t>Губернатор</w:t>
            </w:r>
            <w:r w:rsidRPr="00F15BB7">
              <w:rPr>
                <w:rFonts w:ascii="GHEA Grapalat" w:hAnsi="GHEA Grapalat" w:cs="Arial"/>
                <w:sz w:val="18"/>
                <w:szCs w:val="18"/>
                <w:lang w:val="hy-AM"/>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808BC" w:rsidRPr="00F15BB7" w:rsidRDefault="000808BC" w:rsidP="000765A0">
            <w:pPr>
              <w:jc w:val="center"/>
              <w:rPr>
                <w:rFonts w:ascii="GHEA Grapalat" w:hAnsi="GHEA Grapalat"/>
                <w:color w:val="000000"/>
                <w:sz w:val="18"/>
                <w:szCs w:val="18"/>
              </w:rPr>
            </w:pPr>
            <w:r w:rsidRPr="00F15BB7">
              <w:rPr>
                <w:rFonts w:ascii="GHEA Grapalat" w:hAnsi="GHEA Grapalat"/>
                <w:sz w:val="18"/>
                <w:szCs w:val="18"/>
              </w:rPr>
              <w:t>40</w:t>
            </w:r>
          </w:p>
        </w:tc>
        <w:tc>
          <w:tcPr>
            <w:tcW w:w="1701" w:type="dxa"/>
          </w:tcPr>
          <w:p w:rsidR="000808BC" w:rsidRPr="00F15BB7" w:rsidRDefault="000808BC" w:rsidP="000765A0">
            <w:pPr>
              <w:jc w:val="center"/>
              <w:rPr>
                <w:rFonts w:ascii="GHEA Grapalat" w:hAnsi="GHEA Grapalat" w:cs="Sylfaen"/>
                <w:sz w:val="18"/>
                <w:szCs w:val="18"/>
                <w:lang w:val="hy-AM"/>
              </w:rPr>
            </w:pPr>
            <w:r w:rsidRPr="00F15BB7">
              <w:rPr>
                <w:rFonts w:ascii="GHEA Grapalat" w:hAnsi="GHEA Grapalat" w:cs="Sylfaen"/>
                <w:sz w:val="18"/>
                <w:szCs w:val="18"/>
                <w:lang w:val="hy-AM"/>
              </w:rPr>
              <w:t>После вступления контракта в силу, вплоть до последнего рабочего дня декабря 2025 года включительно, в детском саду.</w:t>
            </w:r>
          </w:p>
        </w:tc>
      </w:tr>
    </w:tbl>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F954E8" w:rsidRDefault="00F954E8"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Pr="00B138F3" w:rsidRDefault="000808BC"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F77044" w:rsidRPr="002F3728" w:rsidRDefault="00F77044" w:rsidP="00F77044">
            <w:r w:rsidRPr="002F3728">
              <w:t>"Гораван Гор детский сад""</w:t>
            </w:r>
          </w:p>
          <w:p w:rsidR="00F77044" w:rsidRPr="002F3728" w:rsidRDefault="00F77044" w:rsidP="00F77044">
            <w:pPr>
              <w:jc w:val="center"/>
            </w:pPr>
            <w:r w:rsidRPr="002F3728">
              <w:t>Гораван  Г. Марзпетуни 7</w:t>
            </w:r>
          </w:p>
          <w:p w:rsidR="00F77044" w:rsidRPr="002F3728" w:rsidRDefault="00F77044" w:rsidP="00F77044">
            <w:pPr>
              <w:jc w:val="center"/>
            </w:pPr>
            <w:r w:rsidRPr="002F3728">
              <w:t>Акба банк:</w:t>
            </w:r>
          </w:p>
          <w:p w:rsidR="00F77044" w:rsidRPr="002F3728" w:rsidRDefault="00F77044" w:rsidP="00F77044">
            <w:pPr>
              <w:jc w:val="center"/>
            </w:pPr>
            <w:r w:rsidRPr="002F3728">
              <w:t>Веди м / с</w:t>
            </w:r>
          </w:p>
          <w:p w:rsidR="00F77044" w:rsidRPr="002F3728" w:rsidRDefault="00F77044" w:rsidP="00F77044">
            <w:pPr>
              <w:jc w:val="center"/>
            </w:pPr>
            <w:r w:rsidRPr="002F3728">
              <w:t xml:space="preserve">ПК </w:t>
            </w:r>
            <w:r w:rsidRPr="002F3728">
              <w:rPr>
                <w:rFonts w:ascii="Sylfaen" w:hAnsi="Sylfaen"/>
              </w:rPr>
              <w:t>220121660066000</w:t>
            </w:r>
          </w:p>
          <w:p w:rsidR="00F77044" w:rsidRPr="002F3728" w:rsidRDefault="00F77044" w:rsidP="00F77044">
            <w:pPr>
              <w:widowControl w:val="0"/>
              <w:spacing w:after="160"/>
              <w:jc w:val="center"/>
            </w:pPr>
            <w:r w:rsidRPr="002F3728">
              <w:t>AVC 04111684</w:t>
            </w:r>
          </w:p>
          <w:p w:rsidR="00F77044" w:rsidRPr="00B138F3" w:rsidRDefault="00F77044" w:rsidP="00B46D58">
            <w:pPr>
              <w:widowControl w:val="0"/>
              <w:jc w:val="center"/>
              <w:rPr>
                <w:rFonts w:ascii="GHEA Grapalat" w:hAnsi="GHEA Grapalat" w:cs="Sylfaen"/>
                <w:b/>
                <w:bCs/>
              </w:rPr>
            </w:pP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532"/>
        <w:gridCol w:w="1916"/>
        <w:gridCol w:w="1007"/>
        <w:gridCol w:w="1006"/>
        <w:gridCol w:w="718"/>
        <w:gridCol w:w="861"/>
        <w:gridCol w:w="545"/>
        <w:gridCol w:w="606"/>
        <w:gridCol w:w="718"/>
        <w:gridCol w:w="854"/>
        <w:gridCol w:w="868"/>
        <w:gridCol w:w="861"/>
        <w:gridCol w:w="1007"/>
        <w:gridCol w:w="861"/>
        <w:gridCol w:w="821"/>
      </w:tblGrid>
      <w:tr w:rsidR="00B138F3" w:rsidRPr="00B138F3" w:rsidTr="00D2508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A167F">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3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1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2A167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2A167F" w:rsidRPr="001B7C87">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7"/>
              <w:t>**</w:t>
            </w:r>
          </w:p>
        </w:tc>
      </w:tr>
      <w:tr w:rsidR="00B138F3" w:rsidRPr="00B138F3" w:rsidTr="002A167F">
        <w:trPr>
          <w:trHeight w:val="594"/>
          <w:jc w:val="center"/>
        </w:trPr>
        <w:tc>
          <w:tcPr>
            <w:tcW w:w="1724" w:type="dxa"/>
          </w:tcPr>
          <w:p w:rsidR="00071D1C" w:rsidRPr="00D25086" w:rsidRDefault="00071D1C" w:rsidP="00D25086">
            <w:pPr>
              <w:widowControl w:val="0"/>
              <w:ind w:left="360"/>
              <w:jc w:val="center"/>
              <w:rPr>
                <w:rFonts w:ascii="GHEA Grapalat" w:hAnsi="GHEA Grapalat"/>
                <w:sz w:val="16"/>
                <w:szCs w:val="16"/>
              </w:rPr>
            </w:pPr>
          </w:p>
        </w:tc>
        <w:tc>
          <w:tcPr>
            <w:tcW w:w="1532" w:type="dxa"/>
          </w:tcPr>
          <w:p w:rsidR="00071D1C" w:rsidRPr="00B138F3" w:rsidRDefault="00071D1C" w:rsidP="00B46D58">
            <w:pPr>
              <w:widowControl w:val="0"/>
              <w:jc w:val="center"/>
              <w:rPr>
                <w:rFonts w:ascii="GHEA Grapalat" w:hAnsi="GHEA Grapalat"/>
                <w:sz w:val="16"/>
                <w:szCs w:val="16"/>
              </w:rPr>
            </w:pPr>
          </w:p>
        </w:tc>
        <w:tc>
          <w:tcPr>
            <w:tcW w:w="1916"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25086" w:rsidRPr="00B138F3" w:rsidTr="002A167F">
        <w:trPr>
          <w:trHeight w:val="59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single" w:sz="4" w:space="0" w:color="auto"/>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sz w:val="20"/>
                <w:szCs w:val="20"/>
              </w:rPr>
            </w:pPr>
            <w:r w:rsidRPr="00602AF2">
              <w:rPr>
                <w:rFonts w:ascii="GHEA Grapalat" w:hAnsi="GHEA Grapalat"/>
                <w:color w:val="000000"/>
                <w:sz w:val="20"/>
                <w:szCs w:val="20"/>
              </w:rPr>
              <w:t>15531100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sz w:val="20"/>
                <w:szCs w:val="20"/>
              </w:rPr>
            </w:pPr>
            <w:r w:rsidRPr="00602AF2">
              <w:rPr>
                <w:rFonts w:ascii="GHEA Grapalat" w:hAnsi="GHEA Grapalat" w:cs="Calibri"/>
                <w:color w:val="000000"/>
                <w:sz w:val="20"/>
                <w:szCs w:val="20"/>
              </w:rPr>
              <w:t>Масло</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03211300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Рис</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15111120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Говядина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lang w:val="hy-AM"/>
              </w:rPr>
            </w:pPr>
            <w:r w:rsidRPr="00602AF2">
              <w:rPr>
                <w:rFonts w:ascii="GHEA Grapalat" w:hAnsi="GHEA Grapalat"/>
                <w:color w:val="000000"/>
                <w:sz w:val="20"/>
                <w:szCs w:val="20"/>
              </w:rPr>
              <w:t>15112160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Куриная грудка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lang w:val="hy-AM"/>
              </w:rPr>
            </w:pPr>
            <w:r w:rsidRPr="00602AF2">
              <w:rPr>
                <w:rFonts w:ascii="GHEA Grapalat" w:hAnsi="GHEA Grapalat"/>
                <w:color w:val="000000"/>
                <w:sz w:val="20"/>
                <w:szCs w:val="20"/>
              </w:rPr>
              <w:t>15541200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Сыр — это невкусно.</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15511100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Молоко</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15551600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Йогурт</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15512000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Сметана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15542100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Творог</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D25086" w:rsidRPr="00602AF2" w:rsidRDefault="00D25086" w:rsidP="00D25086">
            <w:pPr>
              <w:jc w:val="center"/>
              <w:rPr>
                <w:rFonts w:ascii="GHEA Grapalat" w:hAnsi="GHEA Grapalat"/>
                <w:color w:val="000000"/>
                <w:sz w:val="20"/>
                <w:szCs w:val="20"/>
              </w:rPr>
            </w:pPr>
            <w:r w:rsidRPr="00602AF2">
              <w:rPr>
                <w:rFonts w:ascii="GHEA Grapalat" w:hAnsi="GHEA Grapalat"/>
                <w:sz w:val="20"/>
                <w:szCs w:val="20"/>
              </w:rPr>
              <w:t>03221420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Цветная капуста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03221410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Капуста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03221110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Морковь</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03221111</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Лук, голова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03221124</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Огурец</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03221121</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Помидор</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03221126</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Тысяча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D25086" w:rsidRPr="00602AF2" w:rsidRDefault="00D25086" w:rsidP="00D25086">
            <w:pPr>
              <w:jc w:val="center"/>
              <w:rPr>
                <w:rFonts w:ascii="GHEA Grapalat" w:hAnsi="GHEA Grapalat"/>
                <w:color w:val="000000"/>
                <w:sz w:val="20"/>
                <w:szCs w:val="20"/>
              </w:rPr>
            </w:pPr>
            <w:r w:rsidRPr="00602AF2">
              <w:rPr>
                <w:rFonts w:ascii="GHEA Grapalat" w:hAnsi="GHEA Grapalat"/>
                <w:sz w:val="20"/>
                <w:szCs w:val="20"/>
              </w:rPr>
              <w:t>03221120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Calibri"/>
                <w:color w:val="000000"/>
                <w:sz w:val="20"/>
                <w:szCs w:val="20"/>
              </w:rPr>
            </w:pPr>
            <w:r w:rsidRPr="00602AF2">
              <w:rPr>
                <w:rFonts w:ascii="GHEA Grapalat" w:hAnsi="GHEA Grapalat" w:cs="Calibri"/>
                <w:color w:val="000000"/>
                <w:sz w:val="20"/>
                <w:szCs w:val="20"/>
              </w:rPr>
              <w:t>Горячее лекарство</w:t>
            </w:r>
          </w:p>
          <w:p w:rsidR="00D25086" w:rsidRPr="00602AF2" w:rsidRDefault="00D25086" w:rsidP="00D25086">
            <w:pPr>
              <w:jc w:val="center"/>
              <w:rPr>
                <w:rFonts w:ascii="GHEA Grapalat" w:hAnsi="GHEA Grapalat" w:cs="Sylfaen"/>
                <w:color w:val="000000"/>
                <w:sz w:val="20"/>
                <w:szCs w:val="20"/>
              </w:rPr>
            </w:pP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03221100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Рука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03221122</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Тыква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03222128</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Яблоко</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03222100</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Банан</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lang w:val="hy-AM"/>
              </w:rPr>
            </w:pPr>
            <w:r w:rsidRPr="00602AF2">
              <w:rPr>
                <w:rFonts w:ascii="GHEA Grapalat" w:hAnsi="GHEA Grapalat"/>
                <w:color w:val="000000"/>
                <w:sz w:val="20"/>
                <w:szCs w:val="20"/>
              </w:rPr>
              <w:t>03222125</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Calibri"/>
                <w:color w:val="000000"/>
                <w:sz w:val="20"/>
                <w:szCs w:val="20"/>
              </w:rPr>
            </w:pPr>
            <w:r w:rsidRPr="00602AF2">
              <w:rPr>
                <w:rFonts w:ascii="GHEA Grapalat" w:hAnsi="GHEA Grapalat" w:cs="Calibri"/>
                <w:color w:val="000000"/>
                <w:sz w:val="20"/>
                <w:szCs w:val="20"/>
              </w:rPr>
              <w:t>Клубника</w:t>
            </w:r>
          </w:p>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/сезонный/</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03222126</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Calibri"/>
                <w:color w:val="000000"/>
                <w:sz w:val="20"/>
                <w:szCs w:val="20"/>
              </w:rPr>
            </w:pPr>
            <w:r w:rsidRPr="00602AF2">
              <w:rPr>
                <w:rFonts w:ascii="GHEA Grapalat" w:hAnsi="GHEA Grapalat" w:cs="Calibri"/>
                <w:color w:val="000000"/>
                <w:sz w:val="20"/>
                <w:szCs w:val="20"/>
              </w:rPr>
              <w:t>Малина</w:t>
            </w:r>
          </w:p>
          <w:p w:rsidR="00D25086" w:rsidRPr="00602AF2" w:rsidRDefault="00D25086" w:rsidP="00D25086">
            <w:pPr>
              <w:jc w:val="center"/>
              <w:rPr>
                <w:rFonts w:ascii="GHEA Grapalat" w:hAnsi="GHEA Grapalat" w:cs="Sylfaen"/>
                <w:color w:val="000000"/>
                <w:sz w:val="20"/>
                <w:szCs w:val="20"/>
              </w:rPr>
            </w:pP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03222119</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Апельсин</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03222131</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Абрикос</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center"/>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03222121</w:t>
            </w:r>
          </w:p>
        </w:tc>
        <w:tc>
          <w:tcPr>
            <w:tcW w:w="1916" w:type="dxa"/>
            <w:tcBorders>
              <w:top w:val="single" w:sz="4" w:space="0" w:color="auto"/>
              <w:left w:val="single" w:sz="4" w:space="0" w:color="auto"/>
              <w:bottom w:val="single" w:sz="4" w:space="0" w:color="auto"/>
              <w:right w:val="nil"/>
            </w:tcBorders>
            <w:shd w:val="clear" w:color="auto" w:fill="auto"/>
            <w:vAlign w:val="center"/>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Calibri"/>
                <w:color w:val="000000"/>
                <w:sz w:val="20"/>
                <w:szCs w:val="20"/>
              </w:rPr>
              <w:t>Мандарин</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D25086" w:rsidRPr="00602AF2" w:rsidRDefault="00D25086" w:rsidP="00D25086">
            <w:pPr>
              <w:jc w:val="center"/>
              <w:rPr>
                <w:rFonts w:ascii="GHEA Grapalat" w:hAnsi="GHEA Grapalat"/>
                <w:color w:val="000000"/>
                <w:sz w:val="20"/>
                <w:szCs w:val="20"/>
              </w:rPr>
            </w:pPr>
            <w:r w:rsidRPr="00602AF2">
              <w:rPr>
                <w:rFonts w:ascii="GHEA Grapalat" w:hAnsi="GHEA Grapalat"/>
                <w:color w:val="000000"/>
                <w:sz w:val="20"/>
                <w:szCs w:val="20"/>
              </w:rPr>
              <w:t xml:space="preserve">    03222118</w:t>
            </w:r>
          </w:p>
        </w:tc>
        <w:tc>
          <w:tcPr>
            <w:tcW w:w="1916" w:type="dxa"/>
            <w:tcBorders>
              <w:top w:val="single" w:sz="4" w:space="0" w:color="auto"/>
              <w:left w:val="single" w:sz="4" w:space="0" w:color="auto"/>
              <w:bottom w:val="single" w:sz="4" w:space="0" w:color="auto"/>
              <w:right w:val="nil"/>
            </w:tcBorders>
            <w:shd w:val="clear" w:color="auto" w:fill="auto"/>
            <w:vAlign w:val="bottom"/>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Arial"/>
                <w:sz w:val="20"/>
                <w:szCs w:val="20"/>
              </w:rPr>
              <w:t>Лимон</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r w:rsidR="00D25086" w:rsidRPr="00B138F3" w:rsidTr="002A167F">
        <w:trPr>
          <w:trHeight w:val="404"/>
          <w:jc w:val="center"/>
        </w:trPr>
        <w:tc>
          <w:tcPr>
            <w:tcW w:w="1724" w:type="dxa"/>
          </w:tcPr>
          <w:p w:rsidR="00D25086" w:rsidRPr="00D25086" w:rsidRDefault="00D25086" w:rsidP="006A50D8">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D25086" w:rsidRPr="00602AF2" w:rsidRDefault="00D25086" w:rsidP="00D25086">
            <w:pPr>
              <w:jc w:val="center"/>
              <w:rPr>
                <w:rFonts w:ascii="GHEA Grapalat" w:hAnsi="GHEA Grapalat"/>
                <w:color w:val="000000"/>
                <w:sz w:val="20"/>
                <w:szCs w:val="20"/>
              </w:rPr>
            </w:pPr>
            <w:r w:rsidRPr="00602AF2">
              <w:rPr>
                <w:rFonts w:ascii="GHEA Grapalat" w:hAnsi="GHEA Grapalat"/>
                <w:b/>
                <w:bCs/>
                <w:color w:val="000000"/>
                <w:sz w:val="20"/>
                <w:szCs w:val="20"/>
              </w:rPr>
              <w:t>03222134</w:t>
            </w:r>
          </w:p>
        </w:tc>
        <w:tc>
          <w:tcPr>
            <w:tcW w:w="1916" w:type="dxa"/>
            <w:tcBorders>
              <w:top w:val="single" w:sz="4" w:space="0" w:color="auto"/>
              <w:left w:val="single" w:sz="4" w:space="0" w:color="auto"/>
              <w:bottom w:val="single" w:sz="4" w:space="0" w:color="auto"/>
              <w:right w:val="nil"/>
            </w:tcBorders>
            <w:shd w:val="clear" w:color="auto" w:fill="auto"/>
            <w:vAlign w:val="bottom"/>
          </w:tcPr>
          <w:p w:rsidR="00D25086" w:rsidRPr="00602AF2" w:rsidRDefault="00D25086" w:rsidP="00D25086">
            <w:pPr>
              <w:jc w:val="center"/>
              <w:rPr>
                <w:rFonts w:ascii="GHEA Grapalat" w:hAnsi="GHEA Grapalat" w:cs="Sylfaen"/>
                <w:color w:val="000000"/>
                <w:sz w:val="20"/>
                <w:szCs w:val="20"/>
              </w:rPr>
            </w:pPr>
            <w:r w:rsidRPr="00602AF2">
              <w:rPr>
                <w:rFonts w:ascii="GHEA Grapalat" w:hAnsi="GHEA Grapalat" w:cs="Arial"/>
                <w:b/>
                <w:bCs/>
                <w:sz w:val="20"/>
                <w:szCs w:val="20"/>
              </w:rPr>
              <w:t>слива</w:t>
            </w:r>
          </w:p>
        </w:tc>
        <w:tc>
          <w:tcPr>
            <w:tcW w:w="1007" w:type="dxa"/>
          </w:tcPr>
          <w:p w:rsidR="00D25086" w:rsidRDefault="00D25086" w:rsidP="00D25086">
            <w:r w:rsidRPr="00824B79">
              <w:rPr>
                <w:rFonts w:ascii="GHEA Grapalat" w:hAnsi="GHEA Grapalat"/>
                <w:sz w:val="16"/>
                <w:szCs w:val="16"/>
              </w:rPr>
              <w:t>... %</w:t>
            </w:r>
          </w:p>
        </w:tc>
        <w:tc>
          <w:tcPr>
            <w:tcW w:w="10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545" w:type="dxa"/>
          </w:tcPr>
          <w:p w:rsidR="00D25086" w:rsidRDefault="00D25086" w:rsidP="00D25086">
            <w:r w:rsidRPr="00824B79">
              <w:rPr>
                <w:rFonts w:ascii="GHEA Grapalat" w:hAnsi="GHEA Grapalat"/>
                <w:sz w:val="16"/>
                <w:szCs w:val="16"/>
              </w:rPr>
              <w:t>... %</w:t>
            </w:r>
          </w:p>
        </w:tc>
        <w:tc>
          <w:tcPr>
            <w:tcW w:w="606" w:type="dxa"/>
          </w:tcPr>
          <w:p w:rsidR="00D25086" w:rsidRDefault="00D25086" w:rsidP="00D25086">
            <w:r w:rsidRPr="00824B79">
              <w:rPr>
                <w:rFonts w:ascii="GHEA Grapalat" w:hAnsi="GHEA Grapalat"/>
                <w:sz w:val="16"/>
                <w:szCs w:val="16"/>
              </w:rPr>
              <w:t>... %</w:t>
            </w:r>
          </w:p>
        </w:tc>
        <w:tc>
          <w:tcPr>
            <w:tcW w:w="718" w:type="dxa"/>
          </w:tcPr>
          <w:p w:rsidR="00D25086" w:rsidRDefault="00D25086" w:rsidP="00D25086">
            <w:r w:rsidRPr="00824B79">
              <w:rPr>
                <w:rFonts w:ascii="GHEA Grapalat" w:hAnsi="GHEA Grapalat"/>
                <w:sz w:val="16"/>
                <w:szCs w:val="16"/>
              </w:rPr>
              <w:t>... %</w:t>
            </w:r>
          </w:p>
        </w:tc>
        <w:tc>
          <w:tcPr>
            <w:tcW w:w="854" w:type="dxa"/>
          </w:tcPr>
          <w:p w:rsidR="00D25086" w:rsidRDefault="00D25086" w:rsidP="00D25086">
            <w:r w:rsidRPr="00824B79">
              <w:rPr>
                <w:rFonts w:ascii="GHEA Grapalat" w:hAnsi="GHEA Grapalat"/>
                <w:sz w:val="16"/>
                <w:szCs w:val="16"/>
              </w:rPr>
              <w:t>... %</w:t>
            </w:r>
          </w:p>
        </w:tc>
        <w:tc>
          <w:tcPr>
            <w:tcW w:w="868"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1007" w:type="dxa"/>
          </w:tcPr>
          <w:p w:rsidR="00D25086" w:rsidRDefault="00D25086" w:rsidP="00D25086">
            <w:r w:rsidRPr="00824B79">
              <w:rPr>
                <w:rFonts w:ascii="GHEA Grapalat" w:hAnsi="GHEA Grapalat"/>
                <w:sz w:val="16"/>
                <w:szCs w:val="16"/>
              </w:rPr>
              <w:t>... %</w:t>
            </w:r>
          </w:p>
        </w:tc>
        <w:tc>
          <w:tcPr>
            <w:tcW w:w="861" w:type="dxa"/>
          </w:tcPr>
          <w:p w:rsidR="00D25086" w:rsidRDefault="00D25086" w:rsidP="00D25086">
            <w:r w:rsidRPr="00824B79">
              <w:rPr>
                <w:rFonts w:ascii="GHEA Grapalat" w:hAnsi="GHEA Grapalat"/>
                <w:sz w:val="16"/>
                <w:szCs w:val="16"/>
              </w:rPr>
              <w:t>... %</w:t>
            </w:r>
          </w:p>
        </w:tc>
        <w:tc>
          <w:tcPr>
            <w:tcW w:w="821" w:type="dxa"/>
          </w:tcPr>
          <w:p w:rsidR="00D25086" w:rsidRDefault="00D25086" w:rsidP="00D25086">
            <w:r w:rsidRPr="00824B79">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F77044" w:rsidRPr="002F3728" w:rsidRDefault="00F77044" w:rsidP="00F77044">
            <w:r w:rsidRPr="002F3728">
              <w:t>"Гораван Гор детский сад""</w:t>
            </w:r>
          </w:p>
          <w:p w:rsidR="00F77044" w:rsidRPr="002F3728" w:rsidRDefault="00F77044" w:rsidP="00F77044">
            <w:pPr>
              <w:jc w:val="center"/>
            </w:pPr>
            <w:r w:rsidRPr="002F3728">
              <w:t>Гораван  Г. Марзпетуни 7</w:t>
            </w:r>
          </w:p>
          <w:p w:rsidR="00F77044" w:rsidRPr="002F3728" w:rsidRDefault="00F77044" w:rsidP="00F77044">
            <w:pPr>
              <w:jc w:val="center"/>
            </w:pPr>
            <w:r w:rsidRPr="002F3728">
              <w:t>Акба банк:</w:t>
            </w:r>
          </w:p>
          <w:p w:rsidR="00F77044" w:rsidRPr="002F3728" w:rsidRDefault="00F77044" w:rsidP="00F77044">
            <w:pPr>
              <w:jc w:val="center"/>
            </w:pPr>
            <w:r w:rsidRPr="002F3728">
              <w:t>Веди м / с</w:t>
            </w:r>
          </w:p>
          <w:p w:rsidR="00F77044" w:rsidRPr="002F3728" w:rsidRDefault="00F77044" w:rsidP="00F77044">
            <w:pPr>
              <w:jc w:val="center"/>
            </w:pPr>
            <w:r w:rsidRPr="002F3728">
              <w:t xml:space="preserve">ПК </w:t>
            </w:r>
            <w:r w:rsidRPr="002F3728">
              <w:rPr>
                <w:rFonts w:ascii="Sylfaen" w:hAnsi="Sylfaen"/>
              </w:rPr>
              <w:t>220121660066000</w:t>
            </w:r>
          </w:p>
          <w:p w:rsidR="00F77044" w:rsidRPr="002F3728" w:rsidRDefault="00F77044" w:rsidP="00F77044">
            <w:pPr>
              <w:widowControl w:val="0"/>
              <w:spacing w:after="160"/>
              <w:jc w:val="center"/>
            </w:pPr>
            <w:r w:rsidRPr="002F3728">
              <w:t>AVC 04111684</w:t>
            </w:r>
          </w:p>
          <w:p w:rsidR="00F77044" w:rsidRPr="00B138F3" w:rsidRDefault="00F77044" w:rsidP="00B46D58">
            <w:pPr>
              <w:widowControl w:val="0"/>
              <w:spacing w:after="160"/>
              <w:jc w:val="center"/>
              <w:rPr>
                <w:rFonts w:ascii="GHEA Grapalat" w:hAnsi="GHEA Grapalat" w:cs="Sylfaen"/>
                <w:b/>
                <w:bCs/>
              </w:rPr>
            </w:pP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6A50D8">
      <w:pPr>
        <w:pStyle w:val="aff3"/>
        <w:numPr>
          <w:ilvl w:val="0"/>
          <w:numId w:val="11"/>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6A50D8">
      <w:pPr>
        <w:pStyle w:val="aff3"/>
        <w:numPr>
          <w:ilvl w:val="0"/>
          <w:numId w:val="11"/>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8"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0D8" w:rsidRDefault="006A50D8">
      <w:r>
        <w:separator/>
      </w:r>
    </w:p>
  </w:endnote>
  <w:endnote w:type="continuationSeparator" w:id="0">
    <w:p w:rsidR="006A50D8" w:rsidRDefault="006A5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15BB7">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0D8" w:rsidRDefault="006A50D8">
      <w:r>
        <w:separator/>
      </w:r>
    </w:p>
  </w:footnote>
  <w:footnote w:type="continuationSeparator" w:id="0">
    <w:p w:rsidR="006A50D8" w:rsidRDefault="006A50D8">
      <w:r>
        <w:continuationSeparator/>
      </w:r>
    </w:p>
  </w:footnote>
  <w:footnote w:id="1">
    <w:p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D2CDF" w:rsidRPr="0034222E" w:rsidDel="00932115" w:rsidRDefault="006D2CD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5">
    <w:p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af2"/>
        <w:rPr>
          <w:rFonts w:asciiTheme="minorHAnsi" w:hAnsiTheme="minorHAnsi"/>
        </w:rPr>
      </w:pPr>
    </w:p>
  </w:footnote>
  <w:footnote w:id="6">
    <w:p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af2"/>
        <w:rPr>
          <w:lang w:val="af-ZA"/>
        </w:rPr>
      </w:pPr>
    </w:p>
  </w:footnote>
  <w:footnote w:id="8">
    <w:p w:rsidR="006D2CDF" w:rsidRDefault="006D2CDF" w:rsidP="00636142">
      <w:pPr>
        <w:pStyle w:val="af2"/>
        <w:jc w:val="both"/>
        <w:rPr>
          <w:rFonts w:ascii="GHEA Grapalat" w:hAnsi="GHEA Grapalat"/>
          <w:i/>
          <w:lang w:val="hy-AM"/>
        </w:rPr>
      </w:pPr>
    </w:p>
    <w:p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af2"/>
        <w:jc w:val="both"/>
        <w:rPr>
          <w:rFonts w:ascii="GHEA Grapalat" w:hAnsi="GHEA Grapalat"/>
          <w:i/>
        </w:rPr>
      </w:pPr>
    </w:p>
  </w:footnote>
  <w:footnote w:id="9">
    <w:p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af2"/>
        <w:rPr>
          <w:rFonts w:ascii="Sylfaen" w:hAnsi="Sylfaen"/>
          <w:sz w:val="18"/>
          <w:szCs w:val="18"/>
        </w:rPr>
      </w:pPr>
    </w:p>
  </w:footnote>
  <w:footnote w:id="11">
    <w:p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4">
    <w:p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af2"/>
        <w:rPr>
          <w:lang w:val="es-ES"/>
        </w:rPr>
      </w:pPr>
    </w:p>
  </w:footnote>
  <w:footnote w:id="15">
    <w:p w:rsidR="006D2CDF" w:rsidRPr="008842CE" w:rsidRDefault="006D2CDF" w:rsidP="003D2FE2">
      <w:pPr>
        <w:pStyle w:val="af2"/>
        <w:jc w:val="both"/>
      </w:pPr>
    </w:p>
  </w:footnote>
  <w:footnote w:id="16">
    <w:p w:rsidR="006D2CDF" w:rsidRPr="008842CE" w:rsidRDefault="006D2CDF" w:rsidP="000A214C">
      <w:pPr>
        <w:pStyle w:val="af2"/>
        <w:jc w:val="both"/>
      </w:pPr>
    </w:p>
  </w:footnote>
  <w:footnote w:id="17">
    <w:p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6D2CDF" w:rsidRDefault="006D2CDF"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af2"/>
        <w:widowControl w:val="0"/>
        <w:jc w:val="both"/>
        <w:rPr>
          <w:lang w:val="hy-AM"/>
        </w:rPr>
      </w:pPr>
    </w:p>
  </w:footnote>
  <w:footnote w:id="19">
    <w:p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af2"/>
        <w:widowControl w:val="0"/>
        <w:jc w:val="both"/>
        <w:rPr>
          <w:rFonts w:ascii="GHEA Grapalat" w:hAnsi="GHEA Grapalat"/>
          <w:i/>
        </w:rPr>
      </w:pPr>
    </w:p>
    <w:p w:rsidR="006D2CDF" w:rsidRDefault="006D2CDF" w:rsidP="005E52ED">
      <w:pPr>
        <w:pStyle w:val="af2"/>
        <w:widowControl w:val="0"/>
        <w:jc w:val="both"/>
        <w:rPr>
          <w:rFonts w:ascii="GHEA Grapalat" w:hAnsi="GHEA Grapalat"/>
          <w:i/>
        </w:rPr>
      </w:pPr>
    </w:p>
    <w:p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af2"/>
        <w:rPr>
          <w:lang w:val="hy-AM"/>
        </w:rPr>
      </w:pPr>
    </w:p>
  </w:footnote>
  <w:footnote w:id="20">
    <w:p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af2"/>
        <w:rPr>
          <w:lang w:val="hy-AM"/>
        </w:rPr>
      </w:pPr>
    </w:p>
  </w:footnote>
  <w:footnote w:id="21">
    <w:p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af2"/>
        <w:rPr>
          <w:lang w:val="hy-AM"/>
        </w:rPr>
      </w:pPr>
    </w:p>
  </w:footnote>
  <w:footnote w:id="22">
    <w:p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af2"/>
        <w:rPr>
          <w:lang w:val="hy-AM"/>
        </w:rPr>
      </w:pPr>
    </w:p>
  </w:footnote>
  <w:footnote w:id="23">
    <w:p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af2"/>
        <w:rPr>
          <w:lang w:val="hy-AM"/>
        </w:rPr>
      </w:pPr>
    </w:p>
  </w:footnote>
  <w:footnote w:id="25">
    <w:p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6">
    <w:p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36E65B5"/>
    <w:multiLevelType w:val="hybridMultilevel"/>
    <w:tmpl w:val="2206B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15:restartNumberingAfterBreak="0">
    <w:nsid w:val="380304AD"/>
    <w:multiLevelType w:val="hybridMultilevel"/>
    <w:tmpl w:val="16D8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6"/>
  </w:num>
  <w:num w:numId="3">
    <w:abstractNumId w:val="3"/>
  </w:num>
  <w:num w:numId="4">
    <w:abstractNumId w:val="2"/>
  </w:num>
  <w:num w:numId="5">
    <w:abstractNumId w:val="0"/>
  </w:num>
  <w:num w:numId="6">
    <w:abstractNumId w:val="4"/>
  </w:num>
  <w:num w:numId="7">
    <w:abstractNumId w:val="13"/>
  </w:num>
  <w:num w:numId="8">
    <w:abstractNumId w:val="11"/>
  </w:num>
  <w:num w:numId="9">
    <w:abstractNumId w:val="12"/>
  </w:num>
  <w:num w:numId="10">
    <w:abstractNumId w:val="7"/>
  </w:num>
  <w:num w:numId="11">
    <w:abstractNumId w:val="1"/>
  </w:num>
  <w:num w:numId="12">
    <w:abstractNumId w:val="5"/>
  </w:num>
  <w:num w:numId="13">
    <w:abstractNumId w:val="9"/>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8BC"/>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B5"/>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C8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67F"/>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5D7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CB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50D8"/>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3C7"/>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591"/>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6A7"/>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44F"/>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086"/>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26C"/>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98"/>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5C7"/>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182"/>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BB7"/>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044"/>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semiHidden/>
    <w:unhideWhenUsed/>
    <w:rsid w:val="00E97182"/>
    <w:rPr>
      <w:rFonts w:ascii="Consolas" w:hAnsi="Consolas" w:cs="Consolas"/>
      <w:sz w:val="20"/>
      <w:szCs w:val="20"/>
    </w:rPr>
  </w:style>
  <w:style w:type="character" w:customStyle="1" w:styleId="HTML0">
    <w:name w:val="Стандартный HTML Знак"/>
    <w:basedOn w:val="a0"/>
    <w:link w:val="HTML"/>
    <w:uiPriority w:val="99"/>
    <w:semiHidden/>
    <w:rsid w:val="00E97182"/>
    <w:rPr>
      <w:rFonts w:ascii="Consolas" w:hAnsi="Consolas" w:cs="Consolas"/>
    </w:rPr>
  </w:style>
  <w:style w:type="character" w:customStyle="1" w:styleId="af9">
    <w:name w:val="Текст примечания Знак"/>
    <w:basedOn w:val="a0"/>
    <w:link w:val="af8"/>
    <w:semiHidden/>
    <w:rsid w:val="000808BC"/>
    <w:rPr>
      <w:rFonts w:ascii="Times Armenian" w:hAnsi="Times Armenian"/>
    </w:rPr>
  </w:style>
  <w:style w:type="character" w:customStyle="1" w:styleId="afb">
    <w:name w:val="Тема примечания Знак"/>
    <w:basedOn w:val="af9"/>
    <w:link w:val="afa"/>
    <w:semiHidden/>
    <w:rsid w:val="000808BC"/>
    <w:rPr>
      <w:rFonts w:ascii="Times Armenian" w:hAnsi="Times Armenian"/>
      <w:b/>
      <w:bCs/>
    </w:rPr>
  </w:style>
  <w:style w:type="character" w:customStyle="1" w:styleId="afd">
    <w:name w:val="Текст концевой сноски Знак"/>
    <w:basedOn w:val="a0"/>
    <w:link w:val="afc"/>
    <w:semiHidden/>
    <w:rsid w:val="000808BC"/>
    <w:rPr>
      <w:rFonts w:ascii="Times Armenian" w:hAnsi="Times Armenian"/>
    </w:rPr>
  </w:style>
  <w:style w:type="character" w:customStyle="1" w:styleId="aff0">
    <w:name w:val="Схема документа Знак"/>
    <w:basedOn w:val="a0"/>
    <w:link w:val="aff"/>
    <w:semiHidden/>
    <w:rsid w:val="000808BC"/>
    <w:rPr>
      <w:rFonts w:ascii="Tahoma" w:hAnsi="Tahoma" w:cs="Tahoma"/>
      <w:shd w:val="clear" w:color="auto" w:fill="000080"/>
    </w:rPr>
  </w:style>
  <w:style w:type="character" w:customStyle="1" w:styleId="12">
    <w:name w:val="Неразрешенное упоминание1"/>
    <w:uiPriority w:val="99"/>
    <w:semiHidden/>
    <w:unhideWhenUsed/>
    <w:rsid w:val="00080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hyperlink" Target="https://www.onlinedoctranslator.com/ru/?utm_source=onlinedoctranslator&amp;utm_medium=docx&amp;utm_campaign=attribu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593C3-E9F9-4204-AB8A-E89338BA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111</Pages>
  <Words>24839</Words>
  <Characters>141584</Characters>
  <Application>Microsoft Office Word</Application>
  <DocSecurity>0</DocSecurity>
  <Lines>1179</Lines>
  <Paragraphs>332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166091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14</cp:revision>
  <cp:lastPrinted>2018-02-16T07:12:00Z</cp:lastPrinted>
  <dcterms:created xsi:type="dcterms:W3CDTF">2025-12-08T13:18:00Z</dcterms:created>
  <dcterms:modified xsi:type="dcterms:W3CDTF">2025-12-10T11:28:00Z</dcterms:modified>
</cp:coreProperties>
</file>